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EDA" w:rsidRDefault="00646EDA" w:rsidP="00EF3814">
      <w:pPr>
        <w:jc w:val="both"/>
        <w:rPr>
          <w:ins w:id="0" w:author="Author"/>
          <w:rFonts w:ascii="Times New Roman" w:hAnsi="Times New Roman" w:cs="Times New Roman"/>
          <w:b/>
          <w:bCs/>
          <w:sz w:val="20"/>
          <w:szCs w:val="20"/>
        </w:rPr>
      </w:pPr>
      <w:bookmarkStart w:id="1" w:name="_GoBack"/>
      <w:bookmarkEnd w:id="1"/>
      <w:ins w:id="2" w:author="Author">
        <w:r>
          <w:rPr>
            <w:rFonts w:ascii="Times New Roman" w:hAnsi="Times New Roman" w:cs="Times New Roman"/>
            <w:b/>
            <w:bCs/>
            <w:sz w:val="20"/>
            <w:szCs w:val="20"/>
          </w:rPr>
          <w:t>Annex II</w:t>
        </w:r>
      </w:ins>
    </w:p>
    <w:p w:rsidR="004A39F0" w:rsidRPr="00EF3814" w:rsidRDefault="00A3424D" w:rsidP="00EF3814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F3814">
        <w:rPr>
          <w:rFonts w:ascii="Times New Roman" w:hAnsi="Times New Roman" w:cs="Times New Roman"/>
          <w:b/>
          <w:bCs/>
          <w:sz w:val="20"/>
          <w:szCs w:val="20"/>
        </w:rPr>
        <w:t>S.02.02</w:t>
      </w:r>
      <w:r w:rsidR="00C3408D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EF3814">
        <w:rPr>
          <w:rFonts w:ascii="Times New Roman" w:hAnsi="Times New Roman" w:cs="Times New Roman"/>
          <w:b/>
          <w:bCs/>
          <w:sz w:val="20"/>
          <w:szCs w:val="20"/>
        </w:rPr>
        <w:t xml:space="preserve"> - Assets and liabilities by currency</w:t>
      </w:r>
      <w:r w:rsidR="00C81CBF">
        <w:rPr>
          <w:rFonts w:ascii="Times New Roman" w:hAnsi="Times New Roman" w:cs="Times New Roman"/>
          <w:b/>
          <w:bCs/>
          <w:sz w:val="20"/>
          <w:szCs w:val="20"/>
        </w:rPr>
        <w:t xml:space="preserve"> (old </w:t>
      </w:r>
      <w:r w:rsidR="00EE3C35">
        <w:rPr>
          <w:rFonts w:ascii="Times New Roman" w:hAnsi="Times New Roman" w:cs="Times New Roman"/>
          <w:b/>
          <w:bCs/>
          <w:sz w:val="20"/>
          <w:szCs w:val="20"/>
        </w:rPr>
        <w:t>BS-</w:t>
      </w:r>
      <w:r w:rsidR="00C81CBF">
        <w:rPr>
          <w:rFonts w:ascii="Times New Roman" w:hAnsi="Times New Roman" w:cs="Times New Roman"/>
          <w:b/>
          <w:bCs/>
          <w:sz w:val="20"/>
          <w:szCs w:val="20"/>
        </w:rPr>
        <w:t>C1D)</w:t>
      </w:r>
    </w:p>
    <w:p w:rsidR="00E87E5C" w:rsidRPr="00EF3814" w:rsidRDefault="00E87E5C" w:rsidP="00EF3814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F3814">
        <w:rPr>
          <w:rFonts w:ascii="Times New Roman" w:hAnsi="Times New Roman" w:cs="Times New Roman"/>
          <w:bCs/>
          <w:sz w:val="20"/>
          <w:szCs w:val="20"/>
        </w:rPr>
        <w:t>General comment:</w:t>
      </w:r>
    </w:p>
    <w:p w:rsidR="00C81CBF" w:rsidRPr="00EF3814" w:rsidRDefault="00C81CBF">
      <w:pPr>
        <w:jc w:val="both"/>
        <w:rPr>
          <w:rFonts w:ascii="Times New Roman" w:hAnsi="Times New Roman" w:cs="Times New Roman"/>
          <w:sz w:val="20"/>
          <w:szCs w:val="20"/>
        </w:rPr>
      </w:pPr>
      <w:r w:rsidRPr="00EF3814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C81CBF" w:rsidRDefault="00C81CBF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F3814">
        <w:rPr>
          <w:rFonts w:ascii="Times New Roman" w:hAnsi="Times New Roman" w:cs="Times New Roman"/>
          <w:sz w:val="20"/>
          <w:szCs w:val="20"/>
          <w:lang w:val="en-US"/>
        </w:rPr>
        <w:t>This annex relates to annual submission of information for individual entities.</w:t>
      </w:r>
    </w:p>
    <w:p w:rsidR="00EB3A25" w:rsidRPr="00CC1439" w:rsidRDefault="00E87E5C" w:rsidP="00EF3814">
      <w:pPr>
        <w:jc w:val="both"/>
        <w:rPr>
          <w:rFonts w:ascii="Times New Roman" w:hAnsi="Times New Roman" w:cs="Times New Roman"/>
          <w:bCs/>
          <w:sz w:val="20"/>
          <w:szCs w:val="20"/>
          <w:rPrChange w:id="3" w:author="Author">
            <w:rPr>
              <w:rFonts w:ascii="Times New Roman" w:hAnsi="Times New Roman" w:cs="Times New Roman"/>
              <w:bCs/>
              <w:sz w:val="20"/>
              <w:szCs w:val="20"/>
              <w:lang w:val="en-US"/>
            </w:rPr>
          </w:rPrChange>
        </w:rPr>
      </w:pPr>
      <w:r w:rsidRPr="00EF3814">
        <w:rPr>
          <w:rFonts w:ascii="Times New Roman" w:hAnsi="Times New Roman" w:cs="Times New Roman"/>
          <w:bCs/>
          <w:sz w:val="20"/>
          <w:szCs w:val="20"/>
        </w:rPr>
        <w:t xml:space="preserve">This template is to be filled in accordance </w:t>
      </w:r>
      <w:r w:rsidR="00EF79A2">
        <w:rPr>
          <w:rFonts w:ascii="Times New Roman" w:hAnsi="Times New Roman" w:cs="Times New Roman"/>
          <w:bCs/>
          <w:sz w:val="20"/>
          <w:szCs w:val="20"/>
        </w:rPr>
        <w:t>to</w:t>
      </w:r>
      <w:r w:rsidRPr="00EF3814">
        <w:rPr>
          <w:rFonts w:ascii="Times New Roman" w:hAnsi="Times New Roman" w:cs="Times New Roman"/>
          <w:bCs/>
          <w:sz w:val="20"/>
          <w:szCs w:val="20"/>
        </w:rPr>
        <w:t xml:space="preserve"> the Balance sheet </w:t>
      </w:r>
      <w:r w:rsidR="00D77DF3" w:rsidRPr="00EF3814">
        <w:rPr>
          <w:rFonts w:ascii="Times New Roman" w:hAnsi="Times New Roman" w:cs="Times New Roman"/>
          <w:bCs/>
          <w:sz w:val="20"/>
          <w:szCs w:val="20"/>
        </w:rPr>
        <w:t>(S.02.01</w:t>
      </w:r>
      <w:del w:id="4" w:author="Author">
        <w:r w:rsidR="00D77DF3" w:rsidRPr="00EF3814" w:rsidDel="0035066B">
          <w:rPr>
            <w:rFonts w:ascii="Times New Roman" w:hAnsi="Times New Roman" w:cs="Times New Roman"/>
            <w:bCs/>
            <w:sz w:val="20"/>
            <w:szCs w:val="20"/>
          </w:rPr>
          <w:delText>.b</w:delText>
        </w:r>
      </w:del>
      <w:r w:rsidR="00D77DF3" w:rsidRPr="00EF3814">
        <w:rPr>
          <w:rFonts w:ascii="Times New Roman" w:hAnsi="Times New Roman" w:cs="Times New Roman"/>
          <w:bCs/>
          <w:sz w:val="20"/>
          <w:szCs w:val="20"/>
        </w:rPr>
        <w:t>)</w:t>
      </w:r>
      <w:r w:rsidR="00EB3A25" w:rsidRPr="00EF3814">
        <w:rPr>
          <w:rFonts w:ascii="Times New Roman" w:hAnsi="Times New Roman" w:cs="Times New Roman"/>
          <w:bCs/>
          <w:sz w:val="20"/>
          <w:szCs w:val="20"/>
        </w:rPr>
        <w:t>.</w:t>
      </w:r>
      <w:r w:rsidR="00D77DF3" w:rsidRPr="00EF3814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EB3A25" w:rsidRPr="00EF3814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Valuation </w:t>
      </w:r>
      <w:r w:rsidR="00801E01" w:rsidRPr="00EF3814">
        <w:rPr>
          <w:rFonts w:ascii="Times New Roman" w:hAnsi="Times New Roman" w:cs="Times New Roman"/>
          <w:bCs/>
          <w:sz w:val="20"/>
          <w:szCs w:val="20"/>
          <w:lang w:val="en-US"/>
        </w:rPr>
        <w:t>principles</w:t>
      </w:r>
      <w:r w:rsidR="00EB3A25" w:rsidRPr="00EF3814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are laid down in Directive 2009/</w:t>
      </w:r>
      <w:r w:rsidR="00EB3A25" w:rsidRPr="00CC1439">
        <w:rPr>
          <w:rFonts w:ascii="Times New Roman" w:hAnsi="Times New Roman" w:cs="Times New Roman"/>
          <w:bCs/>
          <w:sz w:val="20"/>
          <w:szCs w:val="20"/>
          <w:rPrChange w:id="5" w:author="Author">
            <w:rPr>
              <w:rFonts w:ascii="Times New Roman" w:hAnsi="Times New Roman" w:cs="Times New Roman"/>
              <w:bCs/>
              <w:sz w:val="20"/>
              <w:szCs w:val="20"/>
              <w:lang w:val="en-US"/>
            </w:rPr>
          </w:rPrChange>
        </w:rPr>
        <w:t xml:space="preserve">138/EC, </w:t>
      </w:r>
      <w:ins w:id="6" w:author="Author">
        <w:r w:rsidR="001B0087" w:rsidRPr="00CC1439">
          <w:rPr>
            <w:rFonts w:ascii="Times New Roman" w:hAnsi="Times New Roman" w:cs="Times New Roman"/>
            <w:bCs/>
            <w:sz w:val="20"/>
            <w:szCs w:val="20"/>
            <w:rPrChange w:id="7" w:author="Author">
              <w:rPr>
                <w:sz w:val="20"/>
                <w:highlight w:val="yellow"/>
                <w:lang w:eastAsia="es-ES"/>
              </w:rPr>
            </w:rPrChange>
          </w:rPr>
          <w:t>Delegated Regulation 2015/35</w:t>
        </w:r>
      </w:ins>
      <w:del w:id="8" w:author="Author">
        <w:r w:rsidR="001A1902" w:rsidRPr="00CC1439" w:rsidDel="001B0087">
          <w:rPr>
            <w:rFonts w:ascii="Times New Roman" w:hAnsi="Times New Roman" w:cs="Times New Roman"/>
            <w:bCs/>
            <w:sz w:val="20"/>
            <w:szCs w:val="20"/>
            <w:rPrChange w:id="9" w:author="Author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rPrChange>
          </w:rPr>
          <w:delText>Implementing measures</w:delText>
        </w:r>
      </w:del>
      <w:r w:rsidR="00EB3A25" w:rsidRPr="00CC1439">
        <w:rPr>
          <w:rFonts w:ascii="Times New Roman" w:hAnsi="Times New Roman" w:cs="Times New Roman"/>
          <w:bCs/>
          <w:sz w:val="20"/>
          <w:szCs w:val="20"/>
          <w:rPrChange w:id="10" w:author="Author">
            <w:rPr>
              <w:rFonts w:ascii="Times New Roman" w:hAnsi="Times New Roman" w:cs="Times New Roman"/>
              <w:bCs/>
              <w:sz w:val="20"/>
              <w:szCs w:val="20"/>
              <w:lang w:val="en-US"/>
            </w:rPr>
          </w:rPrChange>
        </w:rPr>
        <w:t xml:space="preserve">, Solvency II Technical Standards and Guidelines. </w:t>
      </w:r>
    </w:p>
    <w:p w:rsidR="00EF3814" w:rsidRDefault="00CD511E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F3814">
        <w:rPr>
          <w:rFonts w:ascii="Times New Roman" w:hAnsi="Times New Roman" w:cs="Times New Roman"/>
          <w:sz w:val="20"/>
          <w:szCs w:val="20"/>
          <w:lang w:val="en-US"/>
        </w:rPr>
        <w:t xml:space="preserve">This template is not required to be submitted if one single currency represents more than 90% of assets and </w:t>
      </w:r>
      <w:ins w:id="11" w:author="Author">
        <w:r w:rsidR="00135864">
          <w:rPr>
            <w:rFonts w:ascii="Times New Roman" w:hAnsi="Times New Roman" w:cs="Times New Roman"/>
            <w:sz w:val="20"/>
            <w:szCs w:val="20"/>
            <w:lang w:val="en-US"/>
          </w:rPr>
          <w:t xml:space="preserve">also of </w:t>
        </w:r>
      </w:ins>
      <w:r w:rsidRPr="00EF3814">
        <w:rPr>
          <w:rFonts w:ascii="Times New Roman" w:hAnsi="Times New Roman" w:cs="Times New Roman"/>
          <w:sz w:val="20"/>
          <w:szCs w:val="20"/>
          <w:lang w:val="en-US"/>
        </w:rPr>
        <w:t>liabilities.</w:t>
      </w:r>
    </w:p>
    <w:p w:rsidR="00CD511E" w:rsidRDefault="00EF3814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E2382">
        <w:rPr>
          <w:rFonts w:ascii="Times New Roman" w:hAnsi="Times New Roman" w:cs="Times New Roman"/>
          <w:sz w:val="20"/>
          <w:szCs w:val="20"/>
          <w:lang w:val="en-US"/>
        </w:rPr>
        <w:t xml:space="preserve">If submitted, information on the </w:t>
      </w:r>
      <w:del w:id="12" w:author="Author">
        <w:r w:rsidRPr="000E2382" w:rsidDel="0035066B">
          <w:rPr>
            <w:rFonts w:ascii="Times New Roman" w:hAnsi="Times New Roman" w:cs="Times New Roman"/>
            <w:sz w:val="20"/>
            <w:szCs w:val="20"/>
            <w:lang w:val="en-US"/>
          </w:rPr>
          <w:delText>home country</w:delText>
        </w:r>
      </w:del>
      <w:ins w:id="13" w:author="Author">
        <w:r w:rsidR="0035066B">
          <w:rPr>
            <w:rFonts w:ascii="Times New Roman" w:hAnsi="Times New Roman" w:cs="Times New Roman"/>
            <w:sz w:val="20"/>
            <w:szCs w:val="20"/>
            <w:lang w:val="en-US"/>
          </w:rPr>
          <w:t>reporting currency</w:t>
        </w:r>
      </w:ins>
      <w:r w:rsidRPr="000E2382">
        <w:rPr>
          <w:rFonts w:ascii="Times New Roman" w:hAnsi="Times New Roman" w:cs="Times New Roman"/>
          <w:sz w:val="20"/>
          <w:szCs w:val="20"/>
          <w:lang w:val="en-US"/>
        </w:rPr>
        <w:t xml:space="preserve"> shall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always </w:t>
      </w:r>
      <w:r w:rsidRPr="000E2382">
        <w:rPr>
          <w:rFonts w:ascii="Times New Roman" w:hAnsi="Times New Roman" w:cs="Times New Roman"/>
          <w:sz w:val="20"/>
          <w:szCs w:val="20"/>
          <w:lang w:val="en-US"/>
        </w:rPr>
        <w:t>be reported regardless of the amount of assets and liabilities</w:t>
      </w:r>
      <w:r>
        <w:rPr>
          <w:rFonts w:ascii="Times New Roman" w:hAnsi="Times New Roman" w:cs="Times New Roman"/>
          <w:sz w:val="20"/>
          <w:szCs w:val="20"/>
          <w:lang w:val="en-US"/>
        </w:rPr>
        <w:t>. I</w:t>
      </w:r>
      <w:r w:rsidRPr="000E2382">
        <w:rPr>
          <w:rFonts w:ascii="Times New Roman" w:hAnsi="Times New Roman" w:cs="Times New Roman"/>
          <w:sz w:val="20"/>
          <w:szCs w:val="20"/>
          <w:lang w:val="en-US"/>
        </w:rPr>
        <w:t xml:space="preserve">nformation reported </w:t>
      </w:r>
      <w:r w:rsidRPr="00B668C8">
        <w:rPr>
          <w:rFonts w:ascii="Times New Roman" w:hAnsi="Times New Roman" w:cs="Times New Roman"/>
          <w:sz w:val="20"/>
          <w:szCs w:val="20"/>
          <w:lang w:val="en-US"/>
        </w:rPr>
        <w:t xml:space="preserve">by </w:t>
      </w:r>
      <w:del w:id="14" w:author="Author">
        <w:r w:rsidRPr="00B668C8" w:rsidDel="00416555">
          <w:rPr>
            <w:rFonts w:ascii="Times New Roman" w:hAnsi="Times New Roman" w:cs="Times New Roman"/>
            <w:sz w:val="20"/>
            <w:szCs w:val="20"/>
            <w:lang w:val="en-US"/>
          </w:rPr>
          <w:delText xml:space="preserve">country </w:delText>
        </w:r>
      </w:del>
      <w:ins w:id="15" w:author="Author">
        <w:r w:rsidR="00416555" w:rsidRPr="00B668C8">
          <w:rPr>
            <w:rFonts w:ascii="Times New Roman" w:hAnsi="Times New Roman" w:cs="Times New Roman"/>
            <w:sz w:val="20"/>
            <w:szCs w:val="20"/>
            <w:lang w:val="en-US"/>
          </w:rPr>
          <w:t xml:space="preserve">currency </w:t>
        </w:r>
      </w:ins>
      <w:r w:rsidRPr="00B668C8">
        <w:rPr>
          <w:rFonts w:ascii="Times New Roman" w:hAnsi="Times New Roman" w:cs="Times New Roman"/>
          <w:sz w:val="20"/>
          <w:szCs w:val="20"/>
          <w:lang w:val="en-US"/>
        </w:rPr>
        <w:t>shall</w:t>
      </w:r>
      <w:r w:rsidRPr="000E2382">
        <w:rPr>
          <w:rFonts w:ascii="Times New Roman" w:hAnsi="Times New Roman" w:cs="Times New Roman"/>
          <w:sz w:val="20"/>
          <w:szCs w:val="20"/>
          <w:lang w:val="en-US"/>
        </w:rPr>
        <w:t xml:space="preserve"> at least represent 90% of the total assets and </w:t>
      </w:r>
      <w:ins w:id="16" w:author="Author">
        <w:r w:rsidR="00135864">
          <w:rPr>
            <w:rFonts w:ascii="Times New Roman" w:hAnsi="Times New Roman" w:cs="Times New Roman"/>
            <w:sz w:val="20"/>
            <w:szCs w:val="20"/>
            <w:lang w:val="en-US"/>
          </w:rPr>
          <w:t xml:space="preserve">of the total </w:t>
        </w:r>
      </w:ins>
      <w:r w:rsidRPr="000E2382">
        <w:rPr>
          <w:rFonts w:ascii="Times New Roman" w:hAnsi="Times New Roman" w:cs="Times New Roman"/>
          <w:sz w:val="20"/>
          <w:szCs w:val="20"/>
          <w:lang w:val="en-US"/>
        </w:rPr>
        <w:t>liabilities. The remaining 10% shall be aggregated</w:t>
      </w:r>
      <w:r>
        <w:rPr>
          <w:rFonts w:ascii="Times New Roman" w:hAnsi="Times New Roman" w:cs="Times New Roman"/>
          <w:sz w:val="20"/>
          <w:szCs w:val="20"/>
          <w:lang w:val="en-US"/>
        </w:rPr>
        <w:t>.</w:t>
      </w:r>
      <w:ins w:id="17" w:author="Author">
        <w:r w:rsidR="0035066B">
          <w:rPr>
            <w:rFonts w:ascii="Times New Roman" w:hAnsi="Times New Roman" w:cs="Times New Roman"/>
            <w:sz w:val="20"/>
            <w:szCs w:val="20"/>
            <w:lang w:val="en-US"/>
          </w:rPr>
          <w:t xml:space="preserve"> </w:t>
        </w:r>
        <w:r w:rsidR="0035066B" w:rsidRPr="00CC1439">
          <w:rPr>
            <w:rFonts w:ascii="Times New Roman" w:hAnsi="Times New Roman" w:cs="Times New Roman"/>
            <w:sz w:val="20"/>
            <w:szCs w:val="20"/>
            <w:lang w:val="en-US"/>
            <w:rPrChange w:id="18" w:author="Author">
              <w:rPr>
                <w:sz w:val="20"/>
                <w:lang w:val="en-US"/>
              </w:rPr>
            </w:rPrChange>
          </w:rPr>
          <w:t xml:space="preserve">If a specific currency has to be reported for either assets or liabilities to comply with the 90% rule then that currency shall be reported for both assets and liabilities. </w:t>
        </w:r>
      </w:ins>
    </w:p>
    <w:p w:rsidR="00EF3814" w:rsidRPr="00CD511E" w:rsidRDefault="00EF3814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PrChange w:id="19" w:author="Author">
          <w:tblPr>
            <w:tblStyle w:val="TableGrid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1339"/>
        <w:gridCol w:w="2920"/>
        <w:gridCol w:w="4921"/>
        <w:tblGridChange w:id="20">
          <w:tblGrid>
            <w:gridCol w:w="1339"/>
            <w:gridCol w:w="2920"/>
            <w:gridCol w:w="4739"/>
          </w:tblGrid>
        </w:tblGridChange>
      </w:tblGrid>
      <w:tr w:rsidR="00A62966" w:rsidRPr="00C81CBF" w:rsidTr="00CC1439">
        <w:tc>
          <w:tcPr>
            <w:tcW w:w="0" w:type="auto"/>
            <w:hideMark/>
            <w:tcPrChange w:id="21" w:author="Author">
              <w:tcPr>
                <w:tcW w:w="0" w:type="auto"/>
                <w:hideMark/>
              </w:tcPr>
            </w:tcPrChange>
          </w:tcPr>
          <w:p w:rsidR="00DA32DD" w:rsidRPr="00EF3814" w:rsidRDefault="00DA32DD" w:rsidP="00EF38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20" w:type="dxa"/>
            <w:hideMark/>
            <w:tcPrChange w:id="22" w:author="Author">
              <w:tcPr>
                <w:tcW w:w="2920" w:type="dxa"/>
                <w:hideMark/>
              </w:tcPr>
            </w:tcPrChange>
          </w:tcPr>
          <w:p w:rsidR="00A3424D" w:rsidRPr="00EF3814" w:rsidRDefault="00A3424D" w:rsidP="00A342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921" w:type="dxa"/>
            <w:hideMark/>
            <w:tcPrChange w:id="23" w:author="Author">
              <w:tcPr>
                <w:tcW w:w="4739" w:type="dxa"/>
                <w:hideMark/>
              </w:tcPr>
            </w:tcPrChange>
          </w:tcPr>
          <w:p w:rsidR="00A3424D" w:rsidRPr="00EF3814" w:rsidRDefault="00A3424D" w:rsidP="00A342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A62966" w:rsidRPr="00C81CBF" w:rsidTr="00CC1439">
        <w:tc>
          <w:tcPr>
            <w:tcW w:w="0" w:type="auto"/>
            <w:hideMark/>
            <w:tcPrChange w:id="24" w:author="Author">
              <w:tcPr>
                <w:tcW w:w="0" w:type="auto"/>
                <w:hideMark/>
              </w:tcPr>
            </w:tcPrChange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  <w:p w:rsidR="006521C5" w:rsidRPr="00EF3814" w:rsidRDefault="006521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  <w:tcPrChange w:id="25" w:author="Author">
              <w:tcPr>
                <w:tcW w:w="2920" w:type="dxa"/>
                <w:hideMark/>
              </w:tcPr>
            </w:tcPrChange>
          </w:tcPr>
          <w:p w:rsidR="00A3424D" w:rsidRPr="00EF3814" w:rsidRDefault="00A3424D" w:rsidP="00445A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Currenc</w:t>
            </w:r>
            <w:r w:rsidR="00445AB8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ies </w:t>
            </w:r>
          </w:p>
        </w:tc>
        <w:tc>
          <w:tcPr>
            <w:tcW w:w="4921" w:type="dxa"/>
            <w:hideMark/>
            <w:tcPrChange w:id="26" w:author="Author">
              <w:tcPr>
                <w:tcW w:w="4739" w:type="dxa"/>
                <w:hideMark/>
              </w:tcPr>
            </w:tcPrChange>
          </w:tcPr>
          <w:p w:rsidR="00A3424D" w:rsidRPr="00EF3814" w:rsidRDefault="00652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Identify the ISO 4217 alphabetic code of each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currenc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y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to be reported</w:t>
            </w:r>
            <w:r w:rsidR="008E31AE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521C5" w:rsidRPr="00C81CBF" w:rsidTr="00CC1439">
        <w:tc>
          <w:tcPr>
            <w:tcW w:w="0" w:type="auto"/>
            <w:hideMark/>
            <w:tcPrChange w:id="27" w:author="Author">
              <w:tcPr>
                <w:tcW w:w="0" w:type="auto"/>
                <w:hideMark/>
              </w:tcPr>
            </w:tcPrChange>
          </w:tcPr>
          <w:p w:rsidR="006521C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2920" w:type="dxa"/>
            <w:hideMark/>
            <w:tcPrChange w:id="28" w:author="Author">
              <w:tcPr>
                <w:tcW w:w="2920" w:type="dxa"/>
                <w:hideMark/>
              </w:tcPr>
            </w:tcPrChange>
          </w:tcPr>
          <w:p w:rsidR="006521C5" w:rsidRPr="00EF3814" w:rsidRDefault="00652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del w:id="29" w:author="Author">
              <w:r w:rsidR="005F7748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value </w:delText>
              </w:r>
              <w:r w:rsidR="00D669D3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30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="00D669D3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all currencies  - Investments (other than assets held for index-linked and unit-linked contracts)</w:t>
            </w:r>
          </w:p>
        </w:tc>
        <w:tc>
          <w:tcPr>
            <w:tcW w:w="4921" w:type="dxa"/>
            <w:hideMark/>
            <w:tcPrChange w:id="31" w:author="Author">
              <w:tcPr>
                <w:tcW w:w="4739" w:type="dxa"/>
                <w:hideMark/>
              </w:tcPr>
            </w:tcPrChange>
          </w:tcPr>
          <w:p w:rsidR="006521C5" w:rsidRPr="00EF3814" w:rsidRDefault="006521C5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84267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BE9" w:rsidRPr="00D02547">
              <w:rPr>
                <w:rFonts w:ascii="Times New Roman" w:hAnsi="Times New Roman" w:cs="Times New Roman"/>
                <w:sz w:val="20"/>
                <w:szCs w:val="20"/>
              </w:rPr>
              <w:t>of the investments (other than assets held for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69D3" w:rsidRPr="00EF3814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</w:t>
            </w:r>
            <w:r w:rsidR="008E31AE" w:rsidRPr="00EF3814">
              <w:rPr>
                <w:rFonts w:ascii="Times New Roman" w:hAnsi="Times New Roman" w:cs="Times New Roman"/>
                <w:sz w:val="20"/>
                <w:szCs w:val="20"/>
              </w:rPr>
              <w:t>currencies.</w:t>
            </w:r>
          </w:p>
          <w:p w:rsidR="006521C5" w:rsidRPr="00EF3814" w:rsidRDefault="006521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21C5" w:rsidRPr="00C81CBF" w:rsidTr="00CC1439">
        <w:trPr>
          <w:trHeight w:val="1032"/>
          <w:trPrChange w:id="32" w:author="Author">
            <w:trPr>
              <w:trHeight w:val="1032"/>
            </w:trPr>
          </w:trPrChange>
        </w:trPr>
        <w:tc>
          <w:tcPr>
            <w:tcW w:w="0" w:type="auto"/>
            <w:hideMark/>
            <w:tcPrChange w:id="33" w:author="Author">
              <w:tcPr>
                <w:tcW w:w="0" w:type="auto"/>
                <w:hideMark/>
              </w:tcPr>
            </w:tcPrChange>
          </w:tcPr>
          <w:p w:rsidR="006521C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2920" w:type="dxa"/>
            <w:hideMark/>
            <w:tcPrChange w:id="34" w:author="Author">
              <w:tcPr>
                <w:tcW w:w="2920" w:type="dxa"/>
                <w:hideMark/>
              </w:tcPr>
            </w:tcPrChange>
          </w:tcPr>
          <w:p w:rsidR="006521C5" w:rsidRPr="00EF3814" w:rsidRDefault="00030FDE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35" w:author="Author">
              <w:r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for</w:delText>
              </w:r>
            </w:del>
            <w:ins w:id="36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="005F7748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del w:id="37" w:author="Author">
              <w:r w:rsidR="00CE35D6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="005F7748"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Investments (other than assets held for index-linked and unit-linked contracts)</w:t>
            </w:r>
          </w:p>
        </w:tc>
        <w:tc>
          <w:tcPr>
            <w:tcW w:w="4921" w:type="dxa"/>
            <w:hideMark/>
            <w:tcPrChange w:id="38" w:author="Author">
              <w:tcPr>
                <w:tcW w:w="4739" w:type="dxa"/>
                <w:hideMark/>
              </w:tcPr>
            </w:tcPrChange>
          </w:tcPr>
          <w:p w:rsidR="006521C5" w:rsidRPr="00EF3814" w:rsidRDefault="006521C5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842670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69D3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del w:id="39" w:author="Author">
              <w:r w:rsidRPr="00EF3814" w:rsidDel="00135864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B25BE9" w:rsidRPr="004E6A6F">
              <w:rPr>
                <w:rFonts w:ascii="Times New Roman" w:hAnsi="Times New Roman" w:cs="Times New Roman"/>
                <w:sz w:val="20"/>
                <w:szCs w:val="20"/>
              </w:rPr>
              <w:t>the investments (other than assets held for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for the </w:t>
            </w:r>
            <w:del w:id="40" w:author="Author">
              <w:r w:rsidR="00B25BE9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521C5" w:rsidRPr="00C81CBF" w:rsidTr="00CC1439">
        <w:trPr>
          <w:trHeight w:val="2064"/>
          <w:trPrChange w:id="41" w:author="Author">
            <w:trPr>
              <w:trHeight w:val="2064"/>
            </w:trPr>
          </w:trPrChange>
        </w:trPr>
        <w:tc>
          <w:tcPr>
            <w:tcW w:w="0" w:type="auto"/>
            <w:hideMark/>
            <w:tcPrChange w:id="42" w:author="Author">
              <w:tcPr>
                <w:tcW w:w="0" w:type="auto"/>
                <w:hideMark/>
              </w:tcPr>
            </w:tcPrChange>
          </w:tcPr>
          <w:p w:rsidR="006521C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2920" w:type="dxa"/>
            <w:hideMark/>
            <w:tcPrChange w:id="43" w:author="Author">
              <w:tcPr>
                <w:tcW w:w="2920" w:type="dxa"/>
                <w:hideMark/>
              </w:tcPr>
            </w:tcPrChange>
          </w:tcPr>
          <w:p w:rsidR="006521C5" w:rsidRPr="00EF3814" w:rsidRDefault="0003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44" w:author="Author">
              <w:r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for</w:delText>
              </w:r>
            </w:del>
            <w:ins w:id="45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D669D3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F77" w:rsidRPr="00EF3814">
              <w:rPr>
                <w:rFonts w:ascii="Times New Roman" w:hAnsi="Times New Roman" w:cs="Times New Roman"/>
                <w:sz w:val="20"/>
                <w:szCs w:val="20"/>
              </w:rPr>
              <w:t>remaining</w:t>
            </w:r>
            <w:r w:rsidR="003D4303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Investments (other than assets held for index-linked and unit-linked contracts)</w:t>
            </w:r>
          </w:p>
        </w:tc>
        <w:tc>
          <w:tcPr>
            <w:tcW w:w="4921" w:type="dxa"/>
            <w:hideMark/>
            <w:tcPrChange w:id="46" w:author="Author">
              <w:tcPr>
                <w:tcW w:w="4739" w:type="dxa"/>
                <w:hideMark/>
              </w:tcPr>
            </w:tcPrChange>
          </w:tcPr>
          <w:p w:rsidR="005C5DE9" w:rsidRPr="00EF3814" w:rsidRDefault="00652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5D197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investments (other than assets held for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for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r w:rsidR="00B25BE9" w:rsidRPr="00371226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B47F5" w:rsidRPr="00EF3814" w:rsidRDefault="00BB4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197C" w:rsidRPr="00EF3814" w:rsidRDefault="006521C5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This means that this cell excludes the amount reported in the </w:t>
            </w:r>
            <w:del w:id="47" w:author="Author">
              <w:r w:rsidR="00B25BE9" w:rsidRPr="00EF3814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</w:delText>
              </w:r>
              <w:r w:rsidR="00565BA5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II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BB47F5" w:rsidRPr="00EF38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0388B" w:rsidRPr="00EF381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 and in the </w:t>
            </w:r>
            <w:r w:rsidR="00BB47F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material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currencies reported by currency</w:t>
            </w:r>
            <w:r w:rsidR="00F0388B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F0388B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F0388B" w:rsidRPr="00EF3814">
              <w:rPr>
                <w:rFonts w:ascii="Times New Roman" w:hAnsi="Times New Roman" w:cs="Times New Roman"/>
                <w:sz w:val="20"/>
                <w:szCs w:val="20"/>
              </w:rPr>
              <w:t>020)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6521C5" w:rsidRPr="00C81CBF" w:rsidTr="00CC1439">
        <w:trPr>
          <w:trHeight w:val="974"/>
          <w:trPrChange w:id="48" w:author="Author">
            <w:trPr>
              <w:trHeight w:val="974"/>
            </w:trPr>
          </w:trPrChange>
        </w:trPr>
        <w:tc>
          <w:tcPr>
            <w:tcW w:w="0" w:type="auto"/>
            <w:hideMark/>
            <w:tcPrChange w:id="49" w:author="Author">
              <w:tcPr>
                <w:tcW w:w="0" w:type="auto"/>
                <w:hideMark/>
              </w:tcPr>
            </w:tcPrChange>
          </w:tcPr>
          <w:p w:rsidR="006521C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</w:p>
        </w:tc>
        <w:tc>
          <w:tcPr>
            <w:tcW w:w="2920" w:type="dxa"/>
            <w:hideMark/>
            <w:tcPrChange w:id="50" w:author="Author">
              <w:tcPr>
                <w:tcW w:w="2920" w:type="dxa"/>
                <w:hideMark/>
              </w:tcPr>
            </w:tcPrChange>
          </w:tcPr>
          <w:p w:rsidR="006521C5" w:rsidRPr="00EF3814" w:rsidRDefault="00030F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51" w:author="Author">
              <w:r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for</w:delText>
              </w:r>
            </w:del>
            <w:ins w:id="52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="00994A22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currencies</w:t>
            </w:r>
            <w:r w:rsidR="00F0388B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I</w:t>
            </w:r>
            <w:r w:rsidR="006521C5" w:rsidRPr="00EF3814">
              <w:rPr>
                <w:rFonts w:ascii="Times New Roman" w:hAnsi="Times New Roman" w:cs="Times New Roman"/>
                <w:sz w:val="20"/>
                <w:szCs w:val="20"/>
              </w:rPr>
              <w:t>nvestments (other than assets held for index-linked and unit-linked contracts)</w:t>
            </w:r>
          </w:p>
        </w:tc>
        <w:tc>
          <w:tcPr>
            <w:tcW w:w="4921" w:type="dxa"/>
            <w:hideMark/>
            <w:tcPrChange w:id="53" w:author="Author">
              <w:tcPr>
                <w:tcW w:w="4739" w:type="dxa"/>
                <w:hideMark/>
              </w:tcPr>
            </w:tcPrChange>
          </w:tcPr>
          <w:p w:rsidR="006521C5" w:rsidRPr="00EF3814" w:rsidRDefault="006116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A048EE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69D3" w:rsidRPr="00EF381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5BE9" w:rsidRPr="00500439">
              <w:rPr>
                <w:rFonts w:ascii="Times New Roman" w:hAnsi="Times New Roman" w:cs="Times New Roman"/>
                <w:sz w:val="20"/>
                <w:szCs w:val="20"/>
              </w:rPr>
              <w:t>the investments (other than assets held for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for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each of the currenc</w:t>
            </w:r>
            <w:r w:rsidR="00565BA5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411CA9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2966" w:rsidRPr="00C81CBF" w:rsidTr="00CC1439">
        <w:tc>
          <w:tcPr>
            <w:tcW w:w="0" w:type="auto"/>
            <w:hideMark/>
            <w:tcPrChange w:id="54" w:author="Author">
              <w:tcPr>
                <w:tcW w:w="0" w:type="auto"/>
                <w:hideMark/>
              </w:tcPr>
            </w:tcPrChange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  <w:tcPrChange w:id="55" w:author="Author">
              <w:tcPr>
                <w:tcW w:w="2920" w:type="dxa"/>
                <w:hideMark/>
              </w:tcPr>
            </w:tcPrChange>
          </w:tcPr>
          <w:p w:rsidR="00A3424D" w:rsidRPr="00EF3814" w:rsidRDefault="006A35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del w:id="56" w:author="Author">
              <w:r w:rsidR="00411CA9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value </w:delText>
              </w:r>
              <w:r w:rsidR="00C477EF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57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Other assets: Property, plant &amp; equipment held for own use, Cash and cash equivalents, Loans on policies, Loans &amp; mortgages to individuals and Other loans &amp;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mortgages (other than index-linked and unit-linked contracts)</w:t>
            </w:r>
          </w:p>
        </w:tc>
        <w:tc>
          <w:tcPr>
            <w:tcW w:w="4921" w:type="dxa"/>
            <w:hideMark/>
            <w:tcPrChange w:id="58" w:author="Author">
              <w:tcPr>
                <w:tcW w:w="4739" w:type="dxa"/>
                <w:hideMark/>
              </w:tcPr>
            </w:tcPrChange>
          </w:tcPr>
          <w:p w:rsidR="006A35FA" w:rsidRDefault="006A35FA" w:rsidP="006A35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Report the total</w:t>
            </w:r>
            <w:r w:rsidR="00032D22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77EF" w:rsidRPr="00EF381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ther assets: Property, plant &amp; equipment held for own use, Cash and cash equivalents, Loans on policies, Loans &amp; mortgages to individuals and Other loans &amp; mortgages (other than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for </w:t>
            </w:r>
            <w:r w:rsidR="00B25BE9" w:rsidRPr="00634B36">
              <w:rPr>
                <w:rFonts w:ascii="Times New Roman" w:hAnsi="Times New Roman" w:cs="Times New Roman"/>
                <w:sz w:val="20"/>
                <w:szCs w:val="20"/>
              </w:rPr>
              <w:t>all currencies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F2983" w:rsidRPr="00EF3814" w:rsidRDefault="003F2983" w:rsidP="006A35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5FA" w:rsidRPr="00C81CBF" w:rsidTr="00CC1439">
        <w:trPr>
          <w:trHeight w:val="2047"/>
          <w:trPrChange w:id="59" w:author="Author">
            <w:trPr>
              <w:trHeight w:val="2047"/>
            </w:trPr>
          </w:trPrChange>
        </w:trPr>
        <w:tc>
          <w:tcPr>
            <w:tcW w:w="0" w:type="auto"/>
            <w:hideMark/>
            <w:tcPrChange w:id="60" w:author="Author">
              <w:tcPr>
                <w:tcW w:w="0" w:type="auto"/>
                <w:hideMark/>
              </w:tcPr>
            </w:tcPrChange>
          </w:tcPr>
          <w:p w:rsidR="006A35FA" w:rsidRPr="00EF3814" w:rsidRDefault="00A57BEA" w:rsidP="006A35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C0030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2920" w:type="dxa"/>
            <w:hideMark/>
            <w:tcPrChange w:id="61" w:author="Author">
              <w:tcPr>
                <w:tcW w:w="2920" w:type="dxa"/>
                <w:hideMark/>
              </w:tcPr>
            </w:tcPrChange>
          </w:tcPr>
          <w:p w:rsidR="006A35FA" w:rsidRPr="00EF3814" w:rsidRDefault="00116A63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62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63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del w:id="64" w:author="Author">
              <w:r w:rsidR="00565BA5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eporting currency  - 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Other assets: Property, plant &amp; equipment held for own use, Cash and cash equivalents, Loans on policies, Loans &amp; mortgages to individuals and Other loans &amp; mortgages (other than index-linked and unit-linked contracts)</w:t>
            </w:r>
          </w:p>
        </w:tc>
        <w:tc>
          <w:tcPr>
            <w:tcW w:w="4921" w:type="dxa"/>
            <w:hideMark/>
            <w:tcPrChange w:id="65" w:author="Author">
              <w:tcPr>
                <w:tcW w:w="4739" w:type="dxa"/>
                <w:hideMark/>
              </w:tcPr>
            </w:tcPrChange>
          </w:tcPr>
          <w:p w:rsidR="006A35FA" w:rsidRPr="00EF3814" w:rsidRDefault="006A35FA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355206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="00CE1B5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 the 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other assets: Property, plant &amp; equipment held for own use, Cash and cash equivalents, Loans on policies, Loans &amp; mortgages to individuals and Other loans &amp; mortgages (other than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for</w:t>
            </w:r>
            <w:r w:rsidR="00B25BE9" w:rsidRPr="00A82063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del w:id="66" w:author="Author">
              <w:r w:rsidR="00B25BE9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="00B25BE9" w:rsidRPr="00A82063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A35FA" w:rsidRPr="00C81CBF" w:rsidTr="00CC1439">
        <w:trPr>
          <w:trHeight w:val="2186"/>
          <w:trPrChange w:id="67" w:author="Author">
            <w:trPr>
              <w:trHeight w:val="2186"/>
            </w:trPr>
          </w:trPrChange>
        </w:trPr>
        <w:tc>
          <w:tcPr>
            <w:tcW w:w="0" w:type="auto"/>
            <w:hideMark/>
            <w:tcPrChange w:id="68" w:author="Author">
              <w:tcPr>
                <w:tcW w:w="0" w:type="auto"/>
                <w:hideMark/>
              </w:tcPr>
            </w:tcPrChange>
          </w:tcPr>
          <w:p w:rsidR="006A35FA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2920" w:type="dxa"/>
            <w:hideMark/>
            <w:tcPrChange w:id="69" w:author="Author">
              <w:tcPr>
                <w:tcW w:w="2920" w:type="dxa"/>
                <w:hideMark/>
              </w:tcPr>
            </w:tcPrChange>
          </w:tcPr>
          <w:p w:rsidR="006A35FA" w:rsidRPr="00EF3814" w:rsidRDefault="000041B7" w:rsidP="00EF38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70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71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72" w:author="Author">
              <w:r w:rsidR="00030FDE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the</w:delText>
              </w:r>
              <w:r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A87F77"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remaining</w:delText>
              </w:r>
            </w:del>
            <w:ins w:id="73" w:author="Author">
              <w:r w:rsidR="008C5429">
                <w:rPr>
                  <w:rFonts w:ascii="Times New Roman" w:hAnsi="Times New Roman" w:cs="Times New Roman"/>
                  <w:sz w:val="20"/>
                  <w:szCs w:val="20"/>
                </w:rPr>
                <w:t>remaining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F77" w:rsidRPr="00EF381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ther currencies - 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Other assets: Property, plant &amp; equipment held for own use, Cash and cash equivalents, Loans on policies, Loans &amp; mortgages to individuals and Other loans &amp; mortgages (other than index-linked and unit-linked contracts)</w:t>
            </w:r>
          </w:p>
        </w:tc>
        <w:tc>
          <w:tcPr>
            <w:tcW w:w="4921" w:type="dxa"/>
            <w:hideMark/>
            <w:tcPrChange w:id="74" w:author="Author">
              <w:tcPr>
                <w:tcW w:w="4739" w:type="dxa"/>
                <w:hideMark/>
              </w:tcPr>
            </w:tcPrChange>
          </w:tcPr>
          <w:p w:rsidR="00B25BE9" w:rsidRDefault="006A35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085E46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other assets: Property, plant &amp; equipment held for own use, Cash and cash equivalents, Loans on policies, Loans &amp; mortgages to individuals and Other loans &amp; mortgages (other than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for the </w:t>
            </w:r>
            <w:r w:rsidR="00B25BE9" w:rsidRPr="00665FBD">
              <w:rPr>
                <w:rFonts w:ascii="Times New Roman" w:hAnsi="Times New Roman" w:cs="Times New Roman"/>
                <w:sz w:val="20"/>
                <w:szCs w:val="20"/>
              </w:rPr>
              <w:t>remaining currencies that are not reported by currency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25BE9" w:rsidRDefault="00B25B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35FA" w:rsidRPr="00EF3814" w:rsidRDefault="006A35FA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This means that this cell excludes the amount reported in the </w:t>
            </w:r>
            <w:del w:id="75" w:author="Author">
              <w:r w:rsidR="00B25BE9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0). </w:t>
            </w:r>
          </w:p>
        </w:tc>
      </w:tr>
      <w:tr w:rsidR="006A35FA" w:rsidRPr="00C81CBF" w:rsidTr="00CC1439">
        <w:trPr>
          <w:trHeight w:val="1933"/>
          <w:trPrChange w:id="76" w:author="Author">
            <w:trPr>
              <w:trHeight w:val="1933"/>
            </w:trPr>
          </w:trPrChange>
        </w:trPr>
        <w:tc>
          <w:tcPr>
            <w:tcW w:w="0" w:type="auto"/>
            <w:hideMark/>
            <w:tcPrChange w:id="77" w:author="Author">
              <w:tcPr>
                <w:tcW w:w="0" w:type="auto"/>
                <w:hideMark/>
              </w:tcPr>
            </w:tcPrChange>
          </w:tcPr>
          <w:p w:rsidR="006A35FA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2920" w:type="dxa"/>
            <w:hideMark/>
            <w:tcPrChange w:id="78" w:author="Author">
              <w:tcPr>
                <w:tcW w:w="2920" w:type="dxa"/>
                <w:hideMark/>
              </w:tcPr>
            </w:tcPrChange>
          </w:tcPr>
          <w:p w:rsidR="006A35FA" w:rsidRPr="00EF3814" w:rsidRDefault="009672A4" w:rsidP="009672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79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80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currenc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6A35FA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Other assets: Property, plant &amp; equipment held for own use, Cash and cash equivalents, Loans on policies, Loans &amp; mortgages to individuals and Other loans &amp; mortgages (other than index-linked and unit-linked contracts)</w:t>
            </w:r>
          </w:p>
        </w:tc>
        <w:tc>
          <w:tcPr>
            <w:tcW w:w="4921" w:type="dxa"/>
            <w:hideMark/>
            <w:tcPrChange w:id="81" w:author="Author">
              <w:tcPr>
                <w:tcW w:w="4739" w:type="dxa"/>
                <w:hideMark/>
              </w:tcPr>
            </w:tcPrChange>
          </w:tcPr>
          <w:p w:rsidR="006A35FA" w:rsidRPr="00EF3814" w:rsidRDefault="006A35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7640CE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40CE" w:rsidRPr="00EF3814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="0052450A" w:rsidRPr="00EF3814">
              <w:rPr>
                <w:rFonts w:ascii="Times New Roman" w:hAnsi="Times New Roman" w:cs="Times New Roman"/>
                <w:sz w:val="20"/>
                <w:szCs w:val="20"/>
              </w:rPr>
              <w:t>other assets: Property, plant &amp; equipment held for own use, Cash and cash equivalents, Loans on policies, Loans &amp; mortgages to individuals and Other loans &amp; mortgages (other than index-linked and unit-linked contracts)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 xml:space="preserve"> for </w:t>
            </w:r>
            <w:r w:rsidR="00B25BE9" w:rsidRPr="00D20311">
              <w:rPr>
                <w:rFonts w:ascii="Times New Roman" w:hAnsi="Times New Roman" w:cs="Times New Roman"/>
                <w:sz w:val="20"/>
                <w:szCs w:val="20"/>
              </w:rPr>
              <w:t>each of the currenc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B25BE9" w:rsidRPr="00D20311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</w:t>
            </w:r>
            <w:r w:rsidR="00B25BE9">
              <w:rPr>
                <w:rFonts w:ascii="Times New Roman" w:hAnsi="Times New Roman" w:cs="Times New Roman"/>
                <w:sz w:val="20"/>
                <w:szCs w:val="20"/>
              </w:rPr>
              <w:t>y.</w:t>
            </w:r>
          </w:p>
        </w:tc>
      </w:tr>
      <w:tr w:rsidR="00A62966" w:rsidRPr="00C81CBF" w:rsidTr="00CC1439">
        <w:tc>
          <w:tcPr>
            <w:tcW w:w="0" w:type="auto"/>
            <w:hideMark/>
            <w:tcPrChange w:id="82" w:author="Author">
              <w:tcPr>
                <w:tcW w:w="0" w:type="auto"/>
                <w:hideMark/>
              </w:tcPr>
            </w:tcPrChange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  <w:tcPrChange w:id="83" w:author="Author">
              <w:tcPr>
                <w:tcW w:w="2920" w:type="dxa"/>
                <w:hideMark/>
              </w:tcPr>
            </w:tcPrChange>
          </w:tcPr>
          <w:p w:rsidR="00A3424D" w:rsidRPr="00EF3814" w:rsidRDefault="006A5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del w:id="84" w:author="Author">
              <w:r w:rsidR="004010CE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value </w:delText>
              </w:r>
              <w:r w:rsidR="0014783D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85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Assets held for index-linked and unit-linked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contracts</w:t>
            </w:r>
          </w:p>
        </w:tc>
        <w:tc>
          <w:tcPr>
            <w:tcW w:w="4921" w:type="dxa"/>
            <w:hideMark/>
            <w:tcPrChange w:id="86" w:author="Author">
              <w:tcPr>
                <w:tcW w:w="4739" w:type="dxa"/>
                <w:hideMark/>
              </w:tcPr>
            </w:tcPrChange>
          </w:tcPr>
          <w:p w:rsidR="006A5512" w:rsidRPr="00EF3814" w:rsidRDefault="006A5512" w:rsidP="006A5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total </w:t>
            </w:r>
            <w:r w:rsidR="00E75173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the </w:t>
            </w:r>
            <w:r w:rsidR="00A62966" w:rsidRPr="00EF38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ssets held for index-linked and unit-linked contracts</w:t>
            </w:r>
            <w:r w:rsidR="00565BA5">
              <w:rPr>
                <w:rFonts w:ascii="Times New Roman" w:hAnsi="Times New Roman" w:cs="Times New Roman"/>
                <w:sz w:val="20"/>
                <w:szCs w:val="20"/>
              </w:rPr>
              <w:t xml:space="preserve"> for </w:t>
            </w:r>
            <w:r w:rsidR="00565BA5" w:rsidRPr="00683563">
              <w:rPr>
                <w:rFonts w:ascii="Times New Roman" w:hAnsi="Times New Roman" w:cs="Times New Roman"/>
                <w:sz w:val="20"/>
                <w:szCs w:val="20"/>
              </w:rPr>
              <w:t>all currencies</w:t>
            </w:r>
            <w:r w:rsidR="00565B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3424D" w:rsidRPr="00EF3814" w:rsidRDefault="00A3424D" w:rsidP="004015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5512" w:rsidRPr="00C81CBF" w:rsidTr="00CC1439">
        <w:trPr>
          <w:trHeight w:val="740"/>
          <w:trPrChange w:id="87" w:author="Author">
            <w:trPr>
              <w:trHeight w:val="740"/>
            </w:trPr>
          </w:trPrChange>
        </w:trPr>
        <w:tc>
          <w:tcPr>
            <w:tcW w:w="0" w:type="auto"/>
            <w:hideMark/>
            <w:tcPrChange w:id="88" w:author="Author">
              <w:tcPr>
                <w:tcW w:w="0" w:type="auto"/>
                <w:hideMark/>
              </w:tcPr>
            </w:tcPrChange>
          </w:tcPr>
          <w:p w:rsidR="006A5512" w:rsidRPr="00EF3814" w:rsidRDefault="00A57BEA" w:rsidP="006A5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2920" w:type="dxa"/>
            <w:hideMark/>
            <w:tcPrChange w:id="89" w:author="Author">
              <w:tcPr>
                <w:tcW w:w="2920" w:type="dxa"/>
                <w:hideMark/>
              </w:tcPr>
            </w:tcPrChange>
          </w:tcPr>
          <w:p w:rsidR="006A5512" w:rsidRPr="00EF3814" w:rsidRDefault="004010CE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90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91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del w:id="92" w:author="Author">
              <w:r w:rsidR="00565BA5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Assets held for index-linked and unit-linked contracts</w:t>
            </w:r>
          </w:p>
        </w:tc>
        <w:tc>
          <w:tcPr>
            <w:tcW w:w="4921" w:type="dxa"/>
            <w:hideMark/>
            <w:tcPrChange w:id="93" w:author="Author">
              <w:tcPr>
                <w:tcW w:w="4739" w:type="dxa"/>
                <w:hideMark/>
              </w:tcPr>
            </w:tcPrChange>
          </w:tcPr>
          <w:p w:rsidR="006A5512" w:rsidRPr="00EF3814" w:rsidRDefault="006A5512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4010CE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the </w:t>
            </w:r>
            <w:r w:rsidR="00E21B7B" w:rsidRPr="00EF38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ssets held for index-linked and unit-linked contracts</w:t>
            </w:r>
            <w:r w:rsidR="00565BA5" w:rsidRPr="00136048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565BA5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565BA5" w:rsidRPr="00136048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del w:id="94" w:author="Author">
              <w:r w:rsidR="00565BA5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="00565BA5" w:rsidRPr="00136048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C801F9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A5512" w:rsidRPr="00C81CBF" w:rsidTr="00CC1439">
        <w:tc>
          <w:tcPr>
            <w:tcW w:w="0" w:type="auto"/>
            <w:hideMark/>
            <w:tcPrChange w:id="95" w:author="Author">
              <w:tcPr>
                <w:tcW w:w="0" w:type="auto"/>
                <w:hideMark/>
              </w:tcPr>
            </w:tcPrChange>
          </w:tcPr>
          <w:p w:rsidR="006A5512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2920" w:type="dxa"/>
            <w:hideMark/>
            <w:tcPrChange w:id="96" w:author="Author">
              <w:tcPr>
                <w:tcW w:w="2920" w:type="dxa"/>
                <w:hideMark/>
              </w:tcPr>
            </w:tcPrChange>
          </w:tcPr>
          <w:p w:rsidR="006A5512" w:rsidRPr="00EF3814" w:rsidRDefault="001F1313" w:rsidP="001F13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97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98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99" w:author="Author">
              <w:r w:rsidR="00030FDE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the</w:delText>
              </w:r>
              <w:r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A87F77"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remaining</w:delText>
              </w:r>
            </w:del>
            <w:ins w:id="100" w:author="Author">
              <w:r w:rsidR="008C5429">
                <w:rPr>
                  <w:rFonts w:ascii="Times New Roman" w:hAnsi="Times New Roman" w:cs="Times New Roman"/>
                  <w:sz w:val="20"/>
                  <w:szCs w:val="20"/>
                </w:rPr>
                <w:t>remaining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Assets held for index-linked and unit-linked contracts</w:t>
            </w:r>
          </w:p>
        </w:tc>
        <w:tc>
          <w:tcPr>
            <w:tcW w:w="4921" w:type="dxa"/>
            <w:hideMark/>
            <w:tcPrChange w:id="101" w:author="Author">
              <w:tcPr>
                <w:tcW w:w="4739" w:type="dxa"/>
                <w:hideMark/>
              </w:tcPr>
            </w:tcPrChange>
          </w:tcPr>
          <w:p w:rsidR="0034265C" w:rsidRPr="00EF3814" w:rsidRDefault="006A5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total </w:t>
            </w:r>
            <w:r w:rsidR="00217C34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</w:t>
            </w:r>
            <w:r w:rsidR="00E21B7B" w:rsidRPr="00EF38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ssets held for index-linked and unit-linked contracts</w:t>
            </w:r>
            <w:r w:rsidR="00565BA5">
              <w:rPr>
                <w:rFonts w:ascii="Times New Roman" w:hAnsi="Times New Roman" w:cs="Times New Roman"/>
                <w:sz w:val="20"/>
                <w:szCs w:val="20"/>
              </w:rPr>
              <w:t xml:space="preserve"> for the </w:t>
            </w:r>
            <w:r w:rsidR="00565BA5" w:rsidRPr="009D6A7E">
              <w:rPr>
                <w:rFonts w:ascii="Times New Roman" w:hAnsi="Times New Roman" w:cs="Times New Roman"/>
                <w:sz w:val="20"/>
                <w:szCs w:val="20"/>
              </w:rPr>
              <w:t>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34265C" w:rsidRPr="00EF3814" w:rsidRDefault="0034265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512" w:rsidRPr="00EF3814" w:rsidRDefault="006A5512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This means that this cell excludes the amount reported in the </w:t>
            </w:r>
            <w:del w:id="102" w:author="Author">
              <w:r w:rsidR="00565BA5" w:rsidRPr="00EF3814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21B7B" w:rsidRPr="00EF38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21B7B" w:rsidRPr="00EF38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0). </w:t>
            </w:r>
          </w:p>
        </w:tc>
      </w:tr>
      <w:tr w:rsidR="006A5512" w:rsidRPr="00C81CBF" w:rsidTr="00CC1439">
        <w:trPr>
          <w:trHeight w:val="789"/>
          <w:trPrChange w:id="103" w:author="Author">
            <w:trPr>
              <w:trHeight w:val="789"/>
            </w:trPr>
          </w:trPrChange>
        </w:trPr>
        <w:tc>
          <w:tcPr>
            <w:tcW w:w="0" w:type="auto"/>
            <w:hideMark/>
            <w:tcPrChange w:id="104" w:author="Author">
              <w:tcPr>
                <w:tcW w:w="0" w:type="auto"/>
                <w:hideMark/>
              </w:tcPr>
            </w:tcPrChange>
          </w:tcPr>
          <w:p w:rsidR="006A5512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2920" w:type="dxa"/>
            <w:hideMark/>
            <w:tcPrChange w:id="105" w:author="Author">
              <w:tcPr>
                <w:tcW w:w="2920" w:type="dxa"/>
                <w:hideMark/>
              </w:tcPr>
            </w:tcPrChange>
          </w:tcPr>
          <w:p w:rsidR="006A5512" w:rsidRPr="00EF3814" w:rsidRDefault="00FE11A6" w:rsidP="00FE11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06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107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>currenc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6A5512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Assets held for index-linked and unit-linked contracts</w:t>
            </w:r>
          </w:p>
        </w:tc>
        <w:tc>
          <w:tcPr>
            <w:tcW w:w="4921" w:type="dxa"/>
            <w:hideMark/>
            <w:tcPrChange w:id="108" w:author="Author">
              <w:tcPr>
                <w:tcW w:w="4739" w:type="dxa"/>
                <w:hideMark/>
              </w:tcPr>
            </w:tcPrChange>
          </w:tcPr>
          <w:p w:rsidR="006A5512" w:rsidRPr="00EF3814" w:rsidRDefault="006A55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B1567F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</w:t>
            </w:r>
            <w:r w:rsidR="00E21B7B" w:rsidRPr="00EF381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ssets held for index-linked and unit-linked contracts</w:t>
            </w:r>
            <w:r w:rsidR="008E7C43" w:rsidRPr="002070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7C43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r w:rsidR="008E7C43" w:rsidRPr="002070E6">
              <w:rPr>
                <w:rFonts w:ascii="Times New Roman" w:hAnsi="Times New Roman" w:cs="Times New Roman"/>
                <w:sz w:val="20"/>
                <w:szCs w:val="20"/>
              </w:rPr>
              <w:t xml:space="preserve"> all currencies required to be reported separately</w:t>
            </w:r>
            <w:r w:rsidR="00C801F9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2966" w:rsidRPr="00C81CBF" w:rsidTr="00CC1439">
        <w:tc>
          <w:tcPr>
            <w:tcW w:w="0" w:type="auto"/>
            <w:hideMark/>
            <w:tcPrChange w:id="109" w:author="Author">
              <w:tcPr>
                <w:tcW w:w="0" w:type="auto"/>
                <w:hideMark/>
              </w:tcPr>
            </w:tcPrChange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A62966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A62966" w:rsidRPr="00EF3814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  <w:tcPrChange w:id="110" w:author="Author">
              <w:tcPr>
                <w:tcW w:w="2920" w:type="dxa"/>
                <w:hideMark/>
              </w:tcPr>
            </w:tcPrChange>
          </w:tcPr>
          <w:p w:rsidR="00A3424D" w:rsidRPr="00EF3814" w:rsidRDefault="00A62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B1567F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111" w:author="Author">
              <w:r w:rsidR="00B1567F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</w:delText>
              </w:r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B1567F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112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Reinsurance recoverables</w:t>
            </w:r>
          </w:p>
        </w:tc>
        <w:tc>
          <w:tcPr>
            <w:tcW w:w="4921" w:type="dxa"/>
            <w:hideMark/>
            <w:tcPrChange w:id="113" w:author="Author">
              <w:tcPr>
                <w:tcW w:w="4739" w:type="dxa"/>
                <w:hideMark/>
              </w:tcPr>
            </w:tcPrChange>
          </w:tcPr>
          <w:p w:rsidR="00A62966" w:rsidRPr="00EF3814" w:rsidRDefault="00A62966" w:rsidP="00A62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B1567F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einsurance recoverables</w:t>
            </w:r>
            <w:del w:id="114" w:author="Author">
              <w:r w:rsidR="00C801F9" w:rsidRPr="00EF3814" w:rsidDel="00C91B10">
                <w:rPr>
                  <w:rFonts w:ascii="Times New Roman" w:hAnsi="Times New Roman" w:cs="Times New Roman"/>
                  <w:sz w:val="20"/>
                  <w:szCs w:val="20"/>
                </w:rPr>
                <w:delText>.</w:delText>
              </w:r>
              <w:r w:rsidR="00352B7D" w:rsidRPr="00AA379F" w:rsidDel="00C91B10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ins w:id="115" w:author="Author">
              <w:r w:rsidR="00C91B10"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r w:rsidR="00352B7D" w:rsidRPr="00AA379F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352B7D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352B7D" w:rsidRPr="00AA379F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352B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62966" w:rsidRPr="00EF3814" w:rsidRDefault="00A62966" w:rsidP="00A62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C41" w:rsidRPr="00C81CBF" w:rsidTr="00CC1439">
        <w:tc>
          <w:tcPr>
            <w:tcW w:w="0" w:type="auto"/>
            <w:hideMark/>
            <w:tcPrChange w:id="116" w:author="Author">
              <w:tcPr>
                <w:tcW w:w="0" w:type="auto"/>
                <w:hideMark/>
              </w:tcPr>
            </w:tcPrChange>
          </w:tcPr>
          <w:p w:rsidR="00A85C41" w:rsidRPr="00EF3814" w:rsidRDefault="00A57BEA" w:rsidP="00A85C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2920" w:type="dxa"/>
            <w:hideMark/>
            <w:tcPrChange w:id="117" w:author="Author">
              <w:tcPr>
                <w:tcW w:w="2920" w:type="dxa"/>
                <w:hideMark/>
              </w:tcPr>
            </w:tcPrChange>
          </w:tcPr>
          <w:p w:rsidR="00A85C41" w:rsidRPr="00EF3814" w:rsidRDefault="00072C44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18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119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del w:id="120" w:author="Author">
              <w:r w:rsidR="00352B7D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Reinsurance recoverables</w:t>
            </w:r>
          </w:p>
        </w:tc>
        <w:tc>
          <w:tcPr>
            <w:tcW w:w="4921" w:type="dxa"/>
            <w:hideMark/>
            <w:tcPrChange w:id="121" w:author="Author">
              <w:tcPr>
                <w:tcW w:w="4739" w:type="dxa"/>
                <w:hideMark/>
              </w:tcPr>
            </w:tcPrChange>
          </w:tcPr>
          <w:p w:rsidR="00A85C41" w:rsidRPr="00EF3814" w:rsidRDefault="00A85C41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072C4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reinsurance recoverables</w:t>
            </w:r>
            <w:r w:rsidR="00352B7D" w:rsidRPr="005655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2B7D">
              <w:rPr>
                <w:rFonts w:ascii="Times New Roman" w:hAnsi="Times New Roman" w:cs="Times New Roman"/>
                <w:sz w:val="20"/>
                <w:szCs w:val="20"/>
              </w:rPr>
              <w:t xml:space="preserve">for </w:t>
            </w:r>
            <w:r w:rsidR="00352B7D" w:rsidRPr="005655A0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del w:id="122" w:author="Author">
              <w:r w:rsidR="00352B7D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="00352B7D" w:rsidRPr="005655A0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352B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85C41" w:rsidRPr="00EF3814" w:rsidRDefault="00A85C41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5C41" w:rsidRPr="00C81CBF" w:rsidTr="00CC1439">
        <w:trPr>
          <w:trHeight w:val="1763"/>
          <w:trPrChange w:id="123" w:author="Author">
            <w:trPr>
              <w:trHeight w:val="1763"/>
            </w:trPr>
          </w:trPrChange>
        </w:trPr>
        <w:tc>
          <w:tcPr>
            <w:tcW w:w="0" w:type="auto"/>
            <w:hideMark/>
            <w:tcPrChange w:id="124" w:author="Author">
              <w:tcPr>
                <w:tcW w:w="0" w:type="auto"/>
                <w:hideMark/>
              </w:tcPr>
            </w:tcPrChange>
          </w:tcPr>
          <w:p w:rsidR="00A85C41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2920" w:type="dxa"/>
            <w:hideMark/>
            <w:tcPrChange w:id="125" w:author="Author">
              <w:tcPr>
                <w:tcW w:w="2920" w:type="dxa"/>
                <w:hideMark/>
              </w:tcPr>
            </w:tcPrChange>
          </w:tcPr>
          <w:p w:rsidR="00A85C41" w:rsidRPr="00EF3814" w:rsidRDefault="00072C44" w:rsidP="00072C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26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127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128" w:author="Author">
              <w:r w:rsidR="00030FDE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the </w:delText>
              </w:r>
              <w:r w:rsidR="00A87F77"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remaining</w:delText>
              </w:r>
            </w:del>
            <w:ins w:id="129" w:author="Author">
              <w:r w:rsidR="008C5429">
                <w:rPr>
                  <w:rFonts w:ascii="Times New Roman" w:hAnsi="Times New Roman" w:cs="Times New Roman"/>
                  <w:sz w:val="20"/>
                  <w:szCs w:val="20"/>
                </w:rPr>
                <w:t>remaining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Reinsurance recoverables</w:t>
            </w:r>
          </w:p>
        </w:tc>
        <w:tc>
          <w:tcPr>
            <w:tcW w:w="4921" w:type="dxa"/>
            <w:hideMark/>
            <w:tcPrChange w:id="130" w:author="Author">
              <w:tcPr>
                <w:tcW w:w="4739" w:type="dxa"/>
                <w:hideMark/>
              </w:tcPr>
            </w:tcPrChange>
          </w:tcPr>
          <w:p w:rsidR="00C9210C" w:rsidRPr="00EF3814" w:rsidRDefault="00A85C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total </w:t>
            </w:r>
            <w:r w:rsidR="008D04B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the reinsurance recoverables </w:t>
            </w:r>
            <w:r w:rsidR="00352B7D" w:rsidRPr="0066744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352B7D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352B7D" w:rsidRPr="0066744D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="00352B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9210C" w:rsidRPr="00EF3814" w:rsidRDefault="00C921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5C41" w:rsidRPr="00EF3814" w:rsidRDefault="00A85C41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This means that this cell excludes the amount reported in the</w:t>
            </w:r>
            <w:r w:rsidR="00352B7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131" w:author="Author">
              <w:r w:rsidR="00352B7D" w:rsidRPr="00EF3814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>solvency II</w:delText>
              </w:r>
              <w:r w:rsidRPr="00EF3814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050)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050). </w:t>
            </w:r>
          </w:p>
        </w:tc>
      </w:tr>
      <w:tr w:rsidR="00A85C41" w:rsidRPr="00C81CBF" w:rsidTr="00CC1439">
        <w:tc>
          <w:tcPr>
            <w:tcW w:w="0" w:type="auto"/>
            <w:hideMark/>
            <w:tcPrChange w:id="132" w:author="Author">
              <w:tcPr>
                <w:tcW w:w="0" w:type="auto"/>
                <w:hideMark/>
              </w:tcPr>
            </w:tcPrChange>
          </w:tcPr>
          <w:p w:rsidR="00A85C41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2920" w:type="dxa"/>
            <w:hideMark/>
            <w:tcPrChange w:id="133" w:author="Author">
              <w:tcPr>
                <w:tcW w:w="2920" w:type="dxa"/>
                <w:hideMark/>
              </w:tcPr>
            </w:tcPrChange>
          </w:tcPr>
          <w:p w:rsidR="00A85C41" w:rsidRPr="00EF3814" w:rsidRDefault="008D04BC" w:rsidP="008D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34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135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>currenc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A85C41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Reinsurance recoverables</w:t>
            </w:r>
          </w:p>
        </w:tc>
        <w:tc>
          <w:tcPr>
            <w:tcW w:w="4921" w:type="dxa"/>
            <w:hideMark/>
            <w:tcPrChange w:id="136" w:author="Author">
              <w:tcPr>
                <w:tcW w:w="4739" w:type="dxa"/>
                <w:hideMark/>
              </w:tcPr>
            </w:tcPrChange>
          </w:tcPr>
          <w:p w:rsidR="00A85C41" w:rsidRDefault="00A85C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8D04B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Reinsurance recoverables</w:t>
            </w:r>
            <w:r w:rsidR="00B8582A" w:rsidRPr="006A00AB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8582A">
              <w:rPr>
                <w:rFonts w:ascii="Times New Roman" w:hAnsi="Times New Roman" w:cs="Times New Roman"/>
                <w:sz w:val="20"/>
                <w:szCs w:val="20"/>
              </w:rPr>
              <w:t>or each of the currencies</w:t>
            </w:r>
            <w:r w:rsidR="00B8582A" w:rsidRPr="006A00AB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B858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8582A" w:rsidRPr="00EF3814" w:rsidRDefault="00B858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966" w:rsidRPr="00C81CBF" w:rsidTr="00CC1439">
        <w:tc>
          <w:tcPr>
            <w:tcW w:w="0" w:type="auto"/>
            <w:hideMark/>
            <w:tcPrChange w:id="137" w:author="Author">
              <w:tcPr>
                <w:tcW w:w="0" w:type="auto"/>
                <w:hideMark/>
              </w:tcPr>
            </w:tcPrChange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FE1D0B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FE1D0B" w:rsidRPr="00EF3814">
              <w:rPr>
                <w:rFonts w:ascii="Times New Roman" w:hAnsi="Times New Roman" w:cs="Times New Roman"/>
                <w:sz w:val="20"/>
                <w:szCs w:val="20"/>
              </w:rPr>
              <w:t>060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  <w:tcPrChange w:id="138" w:author="Author">
              <w:tcPr>
                <w:tcW w:w="2920" w:type="dxa"/>
                <w:hideMark/>
              </w:tcPr>
            </w:tcPrChange>
          </w:tcPr>
          <w:p w:rsidR="00A3424D" w:rsidRPr="00EF3814" w:rsidRDefault="00FE1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del w:id="139" w:author="Author">
              <w:r w:rsidR="00C57F74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140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Deposits to cedants, insurance and intermediaries receivables and reinsurance receivables</w:t>
            </w:r>
          </w:p>
        </w:tc>
        <w:tc>
          <w:tcPr>
            <w:tcW w:w="4921" w:type="dxa"/>
            <w:hideMark/>
            <w:tcPrChange w:id="141" w:author="Author">
              <w:tcPr>
                <w:tcW w:w="4739" w:type="dxa"/>
                <w:hideMark/>
              </w:tcPr>
            </w:tcPrChange>
          </w:tcPr>
          <w:p w:rsidR="00FE1D0B" w:rsidRPr="00EF3814" w:rsidRDefault="00FE1D0B" w:rsidP="00FE1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C57F7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deposits to cedants, insurance and intermediaries receivables and reinsurance receivables</w:t>
            </w:r>
            <w:r w:rsidR="00B8582A" w:rsidRPr="009C56C0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8582A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B8582A" w:rsidRPr="009C56C0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B858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3424D" w:rsidRPr="00EF3814" w:rsidRDefault="00A3424D" w:rsidP="00FE1D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7C5" w:rsidRPr="00C81CBF" w:rsidTr="00CC1439">
        <w:trPr>
          <w:trHeight w:val="988"/>
          <w:trPrChange w:id="142" w:author="Author">
            <w:trPr>
              <w:trHeight w:val="988"/>
            </w:trPr>
          </w:trPrChange>
        </w:trPr>
        <w:tc>
          <w:tcPr>
            <w:tcW w:w="0" w:type="auto"/>
            <w:hideMark/>
            <w:tcPrChange w:id="143" w:author="Author">
              <w:tcPr>
                <w:tcW w:w="0" w:type="auto"/>
                <w:hideMark/>
              </w:tcPr>
            </w:tcPrChange>
          </w:tcPr>
          <w:p w:rsidR="00E757C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17E0" w:rsidRPr="00EF38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20" w:type="dxa"/>
            <w:hideMark/>
            <w:tcPrChange w:id="144" w:author="Author">
              <w:tcPr>
                <w:tcW w:w="2920" w:type="dxa"/>
                <w:hideMark/>
              </w:tcPr>
            </w:tcPrChange>
          </w:tcPr>
          <w:p w:rsidR="00E757C5" w:rsidRPr="00EF3814" w:rsidRDefault="00C62596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45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146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B858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147" w:author="Author">
              <w:r w:rsidR="00B8582A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  <w:r w:rsidRPr="00EF3814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Deposits to cedants, insurance and intermediaries receivables and reinsurance receivables</w:t>
            </w:r>
          </w:p>
        </w:tc>
        <w:tc>
          <w:tcPr>
            <w:tcW w:w="4921" w:type="dxa"/>
            <w:hideMark/>
            <w:tcPrChange w:id="148" w:author="Author">
              <w:tcPr>
                <w:tcW w:w="4739" w:type="dxa"/>
                <w:hideMark/>
              </w:tcPr>
            </w:tcPrChange>
          </w:tcPr>
          <w:p w:rsidR="00E757C5" w:rsidRPr="00EF3814" w:rsidRDefault="00E757C5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C62596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the deposits to cedants, insurance and intermediaries receivables and reinsurance receivables </w:t>
            </w:r>
            <w:r w:rsidR="00B8582A" w:rsidRPr="00C81D09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B8582A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B8582A" w:rsidRPr="00C81D09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del w:id="149" w:author="Author">
              <w:r w:rsidR="00B8582A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="00B8582A" w:rsidRPr="00C81D09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B858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757C5" w:rsidRPr="00C81CBF" w:rsidTr="00CC1439">
        <w:trPr>
          <w:trHeight w:val="1981"/>
          <w:trPrChange w:id="150" w:author="Author">
            <w:trPr>
              <w:trHeight w:val="1981"/>
            </w:trPr>
          </w:trPrChange>
        </w:trPr>
        <w:tc>
          <w:tcPr>
            <w:tcW w:w="0" w:type="auto"/>
            <w:hideMark/>
            <w:tcPrChange w:id="151" w:author="Author">
              <w:tcPr>
                <w:tcW w:w="0" w:type="auto"/>
                <w:hideMark/>
              </w:tcPr>
            </w:tcPrChange>
          </w:tcPr>
          <w:p w:rsidR="00E757C5" w:rsidRPr="00EF3814" w:rsidRDefault="00A57BEA" w:rsidP="00AE1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17E0" w:rsidRPr="00EF38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20" w:type="dxa"/>
            <w:hideMark/>
            <w:tcPrChange w:id="152" w:author="Author">
              <w:tcPr>
                <w:tcW w:w="2920" w:type="dxa"/>
                <w:hideMark/>
              </w:tcPr>
            </w:tcPrChange>
          </w:tcPr>
          <w:p w:rsidR="00E757C5" w:rsidRPr="00EF3814" w:rsidRDefault="003A6A5C" w:rsidP="003A6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53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154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155" w:author="Author">
              <w:r w:rsidR="00030FDE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the </w:delText>
              </w:r>
              <w:r w:rsidR="00A87F77"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remaining</w:delText>
              </w:r>
            </w:del>
            <w:ins w:id="156" w:author="Author">
              <w:r w:rsidR="008C5429">
                <w:rPr>
                  <w:rFonts w:ascii="Times New Roman" w:hAnsi="Times New Roman" w:cs="Times New Roman"/>
                  <w:sz w:val="20"/>
                  <w:szCs w:val="20"/>
                </w:rPr>
                <w:t>remaining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Deposits to cedants, insurance and intermediaries receivables and reinsurance receivables</w:t>
            </w:r>
          </w:p>
        </w:tc>
        <w:tc>
          <w:tcPr>
            <w:tcW w:w="4921" w:type="dxa"/>
            <w:hideMark/>
            <w:tcPrChange w:id="157" w:author="Author">
              <w:tcPr>
                <w:tcW w:w="4739" w:type="dxa"/>
                <w:hideMark/>
              </w:tcPr>
            </w:tcPrChange>
          </w:tcPr>
          <w:p w:rsidR="005C5DE9" w:rsidRPr="00EF3814" w:rsidRDefault="00E757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072B9F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deposits to cedants, insurance and intermediaries receivables and reinsurance receivables</w:t>
            </w:r>
            <w:r w:rsidR="00B11FD3" w:rsidRPr="00436BAE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11FD3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="00B11FD3" w:rsidRPr="00436BAE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9210C" w:rsidRPr="00EF3814" w:rsidRDefault="00C921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57C5" w:rsidRPr="00EF3814" w:rsidRDefault="00E757C5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This means that this cell excludes the amount reported in the</w:t>
            </w:r>
            <w:r w:rsidR="00B11F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158" w:author="Author">
              <w:r w:rsidR="00B11FD3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>solvency II</w:delText>
              </w:r>
              <w:r w:rsidRPr="00EF3814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060)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060). </w:t>
            </w:r>
          </w:p>
        </w:tc>
      </w:tr>
      <w:tr w:rsidR="00E757C5" w:rsidRPr="00C81CBF" w:rsidTr="00CC1439">
        <w:tc>
          <w:tcPr>
            <w:tcW w:w="0" w:type="auto"/>
            <w:hideMark/>
            <w:tcPrChange w:id="159" w:author="Author">
              <w:tcPr>
                <w:tcW w:w="0" w:type="auto"/>
                <w:hideMark/>
              </w:tcPr>
            </w:tcPrChange>
          </w:tcPr>
          <w:p w:rsidR="00E757C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AE17E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AE17E0" w:rsidRPr="00EF381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20" w:type="dxa"/>
            <w:hideMark/>
            <w:tcPrChange w:id="160" w:author="Author">
              <w:tcPr>
                <w:tcW w:w="2920" w:type="dxa"/>
                <w:hideMark/>
              </w:tcPr>
            </w:tcPrChange>
          </w:tcPr>
          <w:p w:rsidR="00E757C5" w:rsidRPr="00EF3814" w:rsidRDefault="0044018B" w:rsidP="004401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61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162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currenc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E757C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Deposits to cedants, insurance and intermediaries receivables and reinsurance receivables</w:t>
            </w:r>
          </w:p>
        </w:tc>
        <w:tc>
          <w:tcPr>
            <w:tcW w:w="4921" w:type="dxa"/>
            <w:hideMark/>
            <w:tcPrChange w:id="163" w:author="Author">
              <w:tcPr>
                <w:tcW w:w="4739" w:type="dxa"/>
                <w:hideMark/>
              </w:tcPr>
            </w:tcPrChange>
          </w:tcPr>
          <w:p w:rsidR="00E757C5" w:rsidRPr="00EF3814" w:rsidRDefault="00E757C5" w:rsidP="00C91B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</w:t>
            </w:r>
            <w:r w:rsidR="0044018B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164" w:author="Author">
              <w:r w:rsidRPr="00EF3814" w:rsidDel="00C91B10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deposits to cedants, insurance and intermediaries receivables and reinsurance receivables</w:t>
            </w:r>
            <w:r w:rsidR="00B11FD3" w:rsidRPr="009F311B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11FD3">
              <w:rPr>
                <w:rFonts w:ascii="Times New Roman" w:hAnsi="Times New Roman" w:cs="Times New Roman"/>
                <w:sz w:val="20"/>
                <w:szCs w:val="20"/>
              </w:rPr>
              <w:t>or each of the currencies</w:t>
            </w:r>
            <w:r w:rsidR="00B11FD3" w:rsidRPr="009F311B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AB326B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62966" w:rsidRPr="00C81CBF" w:rsidTr="00CC1439">
        <w:tc>
          <w:tcPr>
            <w:tcW w:w="0" w:type="auto"/>
            <w:hideMark/>
            <w:tcPrChange w:id="165" w:author="Author">
              <w:tcPr>
                <w:tcW w:w="0" w:type="auto"/>
                <w:hideMark/>
              </w:tcPr>
            </w:tcPrChange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AE17E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AE17E0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85EF8" w:rsidRPr="00EF38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E17E0" w:rsidRPr="00EF38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DB0992" w:rsidRPr="00EF3814" w:rsidRDefault="00DB09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  <w:tcPrChange w:id="166" w:author="Author">
              <w:tcPr>
                <w:tcW w:w="2920" w:type="dxa"/>
                <w:hideMark/>
              </w:tcPr>
            </w:tcPrChange>
          </w:tcPr>
          <w:p w:rsidR="00DB0992" w:rsidRPr="00EF3814" w:rsidRDefault="00AE1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A85A0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167" w:author="Author">
              <w:r w:rsidR="00A85A05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</w:delText>
              </w:r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A85A05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168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DB0992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Any other assets </w:t>
            </w:r>
          </w:p>
        </w:tc>
        <w:tc>
          <w:tcPr>
            <w:tcW w:w="4921" w:type="dxa"/>
            <w:hideMark/>
            <w:tcPrChange w:id="169" w:author="Author">
              <w:tcPr>
                <w:tcW w:w="4739" w:type="dxa"/>
                <w:hideMark/>
              </w:tcPr>
            </w:tcPrChange>
          </w:tcPr>
          <w:p w:rsidR="00DB0992" w:rsidRPr="00EF3814" w:rsidRDefault="00AE17E0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A85A0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170" w:author="Author">
              <w:r w:rsidRPr="00EF3814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any other assets</w:t>
            </w:r>
            <w:r w:rsidR="00B11FD3" w:rsidRPr="00411A80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11FD3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B11FD3" w:rsidRPr="00411A80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AB326B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57FB0" w:rsidRPr="00C81CBF" w:rsidTr="00CC1439">
        <w:trPr>
          <w:trHeight w:val="507"/>
          <w:trPrChange w:id="171" w:author="Author">
            <w:trPr>
              <w:trHeight w:val="507"/>
            </w:trPr>
          </w:trPrChange>
        </w:trPr>
        <w:tc>
          <w:tcPr>
            <w:tcW w:w="0" w:type="auto"/>
            <w:hideMark/>
            <w:tcPrChange w:id="172" w:author="Author">
              <w:tcPr>
                <w:tcW w:w="0" w:type="auto"/>
                <w:hideMark/>
              </w:tcPr>
            </w:tcPrChange>
          </w:tcPr>
          <w:p w:rsidR="00C57FB0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2920" w:type="dxa"/>
            <w:hideMark/>
            <w:tcPrChange w:id="173" w:author="Author">
              <w:tcPr>
                <w:tcW w:w="2920" w:type="dxa"/>
                <w:hideMark/>
              </w:tcPr>
            </w:tcPrChange>
          </w:tcPr>
          <w:p w:rsidR="00C57FB0" w:rsidRPr="00EF3814" w:rsidRDefault="009B1506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74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175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del w:id="176" w:author="Author">
              <w:r w:rsidR="001079AC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Any other assets</w:t>
            </w:r>
          </w:p>
        </w:tc>
        <w:tc>
          <w:tcPr>
            <w:tcW w:w="4921" w:type="dxa"/>
            <w:hideMark/>
            <w:tcPrChange w:id="177" w:author="Author">
              <w:tcPr>
                <w:tcW w:w="4739" w:type="dxa"/>
                <w:hideMark/>
              </w:tcPr>
            </w:tcPrChange>
          </w:tcPr>
          <w:p w:rsidR="00C57FB0" w:rsidRPr="00EF3814" w:rsidRDefault="00C57FB0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9B1506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any other assets</w:t>
            </w:r>
            <w:r w:rsidR="003F4287" w:rsidRPr="005B701B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3F4287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3F4287" w:rsidRPr="005B701B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del w:id="178" w:author="Author">
              <w:r w:rsidR="001079AC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="003F4287" w:rsidRPr="005B701B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3F42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57FB0" w:rsidRPr="00C81CBF" w:rsidTr="00CC1439">
        <w:tc>
          <w:tcPr>
            <w:tcW w:w="0" w:type="auto"/>
            <w:hideMark/>
            <w:tcPrChange w:id="179" w:author="Author">
              <w:tcPr>
                <w:tcW w:w="0" w:type="auto"/>
                <w:hideMark/>
              </w:tcPr>
            </w:tcPrChange>
          </w:tcPr>
          <w:p w:rsidR="00C57FB0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2920" w:type="dxa"/>
            <w:hideMark/>
            <w:tcPrChange w:id="180" w:author="Author">
              <w:tcPr>
                <w:tcW w:w="2920" w:type="dxa"/>
                <w:hideMark/>
              </w:tcPr>
            </w:tcPrChange>
          </w:tcPr>
          <w:p w:rsidR="00C57FB0" w:rsidRPr="00EF3814" w:rsidRDefault="002953E7" w:rsidP="002953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81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182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183" w:author="Author">
              <w:r w:rsidR="00030FDE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the</w:delText>
              </w:r>
              <w:r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A87F77"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remaining</w:delText>
              </w:r>
            </w:del>
            <w:ins w:id="184" w:author="Author">
              <w:r w:rsidR="008C5429">
                <w:rPr>
                  <w:rFonts w:ascii="Times New Roman" w:hAnsi="Times New Roman" w:cs="Times New Roman"/>
                  <w:sz w:val="20"/>
                  <w:szCs w:val="20"/>
                </w:rPr>
                <w:t>remaining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Any other assets</w:t>
            </w:r>
          </w:p>
        </w:tc>
        <w:tc>
          <w:tcPr>
            <w:tcW w:w="4921" w:type="dxa"/>
            <w:hideMark/>
            <w:tcPrChange w:id="185" w:author="Author">
              <w:tcPr>
                <w:tcW w:w="4739" w:type="dxa"/>
                <w:hideMark/>
              </w:tcPr>
            </w:tcPrChange>
          </w:tcPr>
          <w:p w:rsidR="00D1645E" w:rsidRPr="00EF3814" w:rsidRDefault="00C57F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4C1C7E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any other assets</w:t>
            </w:r>
            <w:r w:rsidR="003F4287" w:rsidRPr="00A5571D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3F4287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="003F4287" w:rsidRPr="00A5571D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1645E" w:rsidRPr="00EF3814" w:rsidRDefault="00D1645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7FB0" w:rsidRPr="00EF3814" w:rsidRDefault="00C57FB0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This means that this cell excludes the amount reported in the </w:t>
            </w:r>
            <w:del w:id="186" w:author="Author">
              <w:r w:rsidR="003F4287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070)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070). </w:t>
            </w:r>
          </w:p>
        </w:tc>
      </w:tr>
      <w:tr w:rsidR="00C57FB0" w:rsidRPr="00C81CBF" w:rsidTr="00CC1439">
        <w:trPr>
          <w:trHeight w:val="591"/>
          <w:trPrChange w:id="187" w:author="Author">
            <w:trPr>
              <w:trHeight w:val="591"/>
            </w:trPr>
          </w:trPrChange>
        </w:trPr>
        <w:tc>
          <w:tcPr>
            <w:tcW w:w="0" w:type="auto"/>
            <w:hideMark/>
            <w:tcPrChange w:id="188" w:author="Author">
              <w:tcPr>
                <w:tcW w:w="0" w:type="auto"/>
                <w:hideMark/>
              </w:tcPr>
            </w:tcPrChange>
          </w:tcPr>
          <w:p w:rsidR="00C57FB0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2920" w:type="dxa"/>
            <w:hideMark/>
            <w:tcPrChange w:id="189" w:author="Author">
              <w:tcPr>
                <w:tcW w:w="2920" w:type="dxa"/>
                <w:hideMark/>
              </w:tcPr>
            </w:tcPrChange>
          </w:tcPr>
          <w:p w:rsidR="00C57FB0" w:rsidRPr="00EF3814" w:rsidRDefault="004C1C7E" w:rsidP="004C1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190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191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currencies</w:t>
            </w:r>
            <w:r w:rsidR="00C57FB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Any other assets</w:t>
            </w:r>
          </w:p>
        </w:tc>
        <w:tc>
          <w:tcPr>
            <w:tcW w:w="4921" w:type="dxa"/>
            <w:hideMark/>
            <w:tcPrChange w:id="192" w:author="Author">
              <w:tcPr>
                <w:tcW w:w="4739" w:type="dxa"/>
                <w:hideMark/>
              </w:tcPr>
            </w:tcPrChange>
          </w:tcPr>
          <w:p w:rsidR="00C57FB0" w:rsidRPr="00EF3814" w:rsidRDefault="00C57F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4C1C7E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any other assets</w:t>
            </w:r>
            <w:r w:rsidR="0069072A" w:rsidRPr="00335585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69072A">
              <w:rPr>
                <w:rFonts w:ascii="Times New Roman" w:hAnsi="Times New Roman" w:cs="Times New Roman"/>
                <w:sz w:val="20"/>
                <w:szCs w:val="20"/>
              </w:rPr>
              <w:t>or each of the currencies</w:t>
            </w:r>
            <w:r w:rsidR="0069072A" w:rsidRPr="00335585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15471E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2966" w:rsidRPr="00C81CBF" w:rsidTr="00CC1439">
        <w:trPr>
          <w:trHeight w:val="550"/>
          <w:trPrChange w:id="193" w:author="Author">
            <w:trPr>
              <w:trHeight w:val="550"/>
            </w:trPr>
          </w:trPrChange>
        </w:trPr>
        <w:tc>
          <w:tcPr>
            <w:tcW w:w="0" w:type="auto"/>
            <w:hideMark/>
            <w:tcPrChange w:id="194" w:author="Author">
              <w:tcPr>
                <w:tcW w:w="0" w:type="auto"/>
                <w:hideMark/>
              </w:tcPr>
            </w:tcPrChange>
          </w:tcPr>
          <w:p w:rsidR="00A3424D" w:rsidRPr="00EF3814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7243D1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</w:p>
        </w:tc>
        <w:tc>
          <w:tcPr>
            <w:tcW w:w="2920" w:type="dxa"/>
            <w:hideMark/>
            <w:tcPrChange w:id="195" w:author="Author">
              <w:tcPr>
                <w:tcW w:w="2920" w:type="dxa"/>
                <w:hideMark/>
              </w:tcPr>
            </w:tcPrChange>
          </w:tcPr>
          <w:p w:rsidR="00A3424D" w:rsidRPr="00EF3814" w:rsidRDefault="0072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del w:id="196" w:author="Author">
              <w:r w:rsidR="00F617E0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197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Total assets</w:t>
            </w:r>
          </w:p>
        </w:tc>
        <w:tc>
          <w:tcPr>
            <w:tcW w:w="4921" w:type="dxa"/>
            <w:hideMark/>
            <w:tcPrChange w:id="198" w:author="Author">
              <w:tcPr>
                <w:tcW w:w="4739" w:type="dxa"/>
                <w:hideMark/>
              </w:tcPr>
            </w:tcPrChange>
          </w:tcPr>
          <w:p w:rsidR="00A3424D" w:rsidRPr="00EF3814" w:rsidRDefault="00724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F617E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total assets</w:t>
            </w:r>
            <w:r w:rsidR="00EA3846" w:rsidRPr="00886E4C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EA3846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EA3846" w:rsidRPr="00886E4C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15471E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23BB3" w:rsidRPr="00C81CBF" w:rsidTr="00CC1439">
        <w:trPr>
          <w:trHeight w:val="571"/>
          <w:trPrChange w:id="199" w:author="Author">
            <w:trPr>
              <w:trHeight w:val="571"/>
            </w:trPr>
          </w:trPrChange>
        </w:trPr>
        <w:tc>
          <w:tcPr>
            <w:tcW w:w="0" w:type="auto"/>
            <w:hideMark/>
            <w:tcPrChange w:id="200" w:author="Author">
              <w:tcPr>
                <w:tcW w:w="0" w:type="auto"/>
                <w:hideMark/>
              </w:tcPr>
            </w:tcPrChange>
          </w:tcPr>
          <w:p w:rsidR="00623BB3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623BB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</w:p>
        </w:tc>
        <w:tc>
          <w:tcPr>
            <w:tcW w:w="2920" w:type="dxa"/>
            <w:hideMark/>
            <w:tcPrChange w:id="201" w:author="Author">
              <w:tcPr>
                <w:tcW w:w="2920" w:type="dxa"/>
                <w:hideMark/>
              </w:tcPr>
            </w:tcPrChange>
          </w:tcPr>
          <w:p w:rsidR="00623BB3" w:rsidRPr="00EF3814" w:rsidRDefault="00AE2DF5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202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203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EA38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204" w:author="Author">
              <w:r w:rsidR="00EA3846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>solvency II</w:delText>
              </w:r>
              <w:r w:rsidRPr="00EF3814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623BB3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Total assets</w:t>
            </w:r>
          </w:p>
        </w:tc>
        <w:tc>
          <w:tcPr>
            <w:tcW w:w="4921" w:type="dxa"/>
            <w:hideMark/>
            <w:tcPrChange w:id="205" w:author="Author">
              <w:tcPr>
                <w:tcW w:w="4739" w:type="dxa"/>
                <w:hideMark/>
              </w:tcPr>
            </w:tcPrChange>
          </w:tcPr>
          <w:p w:rsidR="00623BB3" w:rsidRPr="00EF3814" w:rsidRDefault="00623BB3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AE2DF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total assets</w:t>
            </w:r>
            <w:r w:rsidR="00EA3846" w:rsidRPr="0086167F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EA3846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EA3846" w:rsidRPr="0086167F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del w:id="206" w:author="Author">
              <w:r w:rsidR="00EA3846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="00EA3846" w:rsidRPr="0086167F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EA38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23BB3" w:rsidRPr="00C81CBF" w:rsidTr="00CC1439">
        <w:trPr>
          <w:trHeight w:val="1621"/>
          <w:trPrChange w:id="207" w:author="Author">
            <w:trPr>
              <w:trHeight w:val="1621"/>
            </w:trPr>
          </w:trPrChange>
        </w:trPr>
        <w:tc>
          <w:tcPr>
            <w:tcW w:w="0" w:type="auto"/>
            <w:hideMark/>
            <w:tcPrChange w:id="208" w:author="Author">
              <w:tcPr>
                <w:tcW w:w="0" w:type="auto"/>
                <w:hideMark/>
              </w:tcPr>
            </w:tcPrChange>
          </w:tcPr>
          <w:p w:rsidR="00623BB3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623BB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</w:p>
        </w:tc>
        <w:tc>
          <w:tcPr>
            <w:tcW w:w="2920" w:type="dxa"/>
            <w:hideMark/>
            <w:tcPrChange w:id="209" w:author="Author">
              <w:tcPr>
                <w:tcW w:w="2920" w:type="dxa"/>
                <w:hideMark/>
              </w:tcPr>
            </w:tcPrChange>
          </w:tcPr>
          <w:p w:rsidR="00623BB3" w:rsidRPr="00EF3814" w:rsidRDefault="00AE2DF5" w:rsidP="00AE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210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211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212" w:author="Author">
              <w:r w:rsidR="00030FDE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the</w:delText>
              </w:r>
              <w:r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A87F77"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remaining</w:delText>
              </w:r>
            </w:del>
            <w:ins w:id="213" w:author="Author">
              <w:r w:rsidR="008C5429">
                <w:rPr>
                  <w:rFonts w:ascii="Times New Roman" w:hAnsi="Times New Roman" w:cs="Times New Roman"/>
                  <w:sz w:val="20"/>
                  <w:szCs w:val="20"/>
                </w:rPr>
                <w:t>remaining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623BB3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Total assets</w:t>
            </w:r>
          </w:p>
        </w:tc>
        <w:tc>
          <w:tcPr>
            <w:tcW w:w="4921" w:type="dxa"/>
            <w:hideMark/>
            <w:tcPrChange w:id="214" w:author="Author">
              <w:tcPr>
                <w:tcW w:w="4739" w:type="dxa"/>
                <w:hideMark/>
              </w:tcPr>
            </w:tcPrChange>
          </w:tcPr>
          <w:p w:rsidR="006E0350" w:rsidRDefault="00623BB3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AE2DF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total assets</w:t>
            </w:r>
            <w:r w:rsidR="006E0350" w:rsidRPr="000940A6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="006E0350" w:rsidRPr="000940A6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E0350" w:rsidRDefault="006E0350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BB3" w:rsidRPr="00EF3814" w:rsidRDefault="00623BB3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This means that this cell excludes the amount reported in the </w:t>
            </w:r>
            <w:del w:id="215" w:author="Author">
              <w:r w:rsidR="006E0350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</w:tr>
      <w:tr w:rsidR="00623BB3" w:rsidRPr="00C81CBF" w:rsidTr="00CC1439">
        <w:trPr>
          <w:trHeight w:val="629"/>
          <w:trPrChange w:id="216" w:author="Author">
            <w:trPr>
              <w:trHeight w:val="629"/>
            </w:trPr>
          </w:trPrChange>
        </w:trPr>
        <w:tc>
          <w:tcPr>
            <w:tcW w:w="0" w:type="auto"/>
            <w:hideMark/>
            <w:tcPrChange w:id="217" w:author="Author">
              <w:tcPr>
                <w:tcW w:w="0" w:type="auto"/>
                <w:hideMark/>
              </w:tcPr>
            </w:tcPrChange>
          </w:tcPr>
          <w:p w:rsidR="00623BB3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623BB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R0100</w:t>
            </w:r>
          </w:p>
        </w:tc>
        <w:tc>
          <w:tcPr>
            <w:tcW w:w="2920" w:type="dxa"/>
            <w:hideMark/>
            <w:tcPrChange w:id="218" w:author="Author">
              <w:tcPr>
                <w:tcW w:w="2920" w:type="dxa"/>
                <w:hideMark/>
              </w:tcPr>
            </w:tcPrChange>
          </w:tcPr>
          <w:p w:rsidR="00623BB3" w:rsidRPr="00EF3814" w:rsidRDefault="00AE2DF5" w:rsidP="00AE2D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219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220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currencies </w:t>
            </w:r>
            <w:r w:rsidR="00623BB3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Total assets</w:t>
            </w:r>
          </w:p>
        </w:tc>
        <w:tc>
          <w:tcPr>
            <w:tcW w:w="4921" w:type="dxa"/>
            <w:hideMark/>
            <w:tcPrChange w:id="221" w:author="Author">
              <w:tcPr>
                <w:tcW w:w="4739" w:type="dxa"/>
                <w:hideMark/>
              </w:tcPr>
            </w:tcPrChange>
          </w:tcPr>
          <w:p w:rsidR="00623BB3" w:rsidRPr="00EF3814" w:rsidRDefault="00623B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113ECE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="00445AB8" w:rsidRPr="00EF3814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otal assets</w:t>
            </w:r>
            <w:r w:rsidR="006E0350" w:rsidRPr="00DD3DB9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6E0350" w:rsidRPr="00DD3DB9">
              <w:rPr>
                <w:rFonts w:ascii="Times New Roman" w:hAnsi="Times New Roman" w:cs="Times New Roman"/>
                <w:sz w:val="20"/>
                <w:szCs w:val="20"/>
              </w:rPr>
              <w:t xml:space="preserve"> each of the currenc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6E0350" w:rsidRPr="00DD3DB9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46739D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62966" w:rsidRPr="00C81CBF" w:rsidTr="00CC1439">
        <w:tc>
          <w:tcPr>
            <w:tcW w:w="0" w:type="auto"/>
            <w:hideMark/>
            <w:tcPrChange w:id="222" w:author="Author">
              <w:tcPr>
                <w:tcW w:w="0" w:type="auto"/>
                <w:hideMark/>
              </w:tcPr>
            </w:tcPrChange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2414A8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  <w:tcPrChange w:id="223" w:author="Author">
              <w:tcPr>
                <w:tcW w:w="2920" w:type="dxa"/>
                <w:hideMark/>
              </w:tcPr>
            </w:tcPrChange>
          </w:tcPr>
          <w:p w:rsidR="00A3424D" w:rsidRPr="00EF3814" w:rsidRDefault="002414A8" w:rsidP="00EC30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E4015E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224" w:author="Author">
              <w:r w:rsidR="00E4015E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</w:delText>
              </w:r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E4015E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225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Technical provisions (excl</w:t>
            </w:r>
            <w:del w:id="226" w:author="Author">
              <w:r w:rsidR="00A3424D" w:rsidRPr="00EF3814" w:rsidDel="00EC3062">
                <w:rPr>
                  <w:rFonts w:ascii="Times New Roman" w:hAnsi="Times New Roman" w:cs="Times New Roman"/>
                  <w:sz w:val="20"/>
                  <w:szCs w:val="20"/>
                </w:rPr>
                <w:delText>.</w:delText>
              </w:r>
            </w:del>
            <w:ins w:id="227" w:author="Author">
              <w:r w:rsidR="00EC3062">
                <w:rPr>
                  <w:rFonts w:ascii="Times New Roman" w:hAnsi="Times New Roman" w:cs="Times New Roman"/>
                  <w:sz w:val="20"/>
                  <w:szCs w:val="20"/>
                </w:rPr>
                <w:t>uding</w:t>
              </w:r>
            </w:ins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index-linked and unit-linked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contracts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921" w:type="dxa"/>
            <w:hideMark/>
            <w:tcPrChange w:id="228" w:author="Author">
              <w:tcPr>
                <w:tcW w:w="4739" w:type="dxa"/>
                <w:hideMark/>
              </w:tcPr>
            </w:tcPrChange>
          </w:tcPr>
          <w:p w:rsidR="009133E3" w:rsidRPr="00EF3814" w:rsidRDefault="009133E3" w:rsidP="009133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E4015E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technical provisions (excl. index-linked and unit-linked contracts)</w:t>
            </w:r>
            <w:r w:rsidR="006E0350" w:rsidRPr="007C47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for</w:t>
            </w:r>
            <w:r w:rsidR="006E0350" w:rsidRPr="007C47E8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3424D" w:rsidRPr="00EF3814" w:rsidRDefault="00A3424D" w:rsidP="009133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10A4" w:rsidRPr="00C81CBF" w:rsidTr="00CC1439">
        <w:tc>
          <w:tcPr>
            <w:tcW w:w="0" w:type="auto"/>
            <w:hideMark/>
            <w:tcPrChange w:id="229" w:author="Author">
              <w:tcPr>
                <w:tcW w:w="0" w:type="auto"/>
                <w:hideMark/>
              </w:tcPr>
            </w:tcPrChange>
          </w:tcPr>
          <w:p w:rsidR="002E10A4" w:rsidRPr="00EF3814" w:rsidRDefault="00A57BEA" w:rsidP="00E37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</w:p>
        </w:tc>
        <w:tc>
          <w:tcPr>
            <w:tcW w:w="2920" w:type="dxa"/>
            <w:hideMark/>
            <w:tcPrChange w:id="230" w:author="Author">
              <w:tcPr>
                <w:tcW w:w="2920" w:type="dxa"/>
                <w:hideMark/>
              </w:tcPr>
            </w:tcPrChange>
          </w:tcPr>
          <w:p w:rsidR="002E10A4" w:rsidRPr="00EF3814" w:rsidRDefault="00001CB0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231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232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del w:id="233" w:author="Author">
              <w:r w:rsidR="006E0350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Technical provisions (</w:t>
            </w:r>
            <w:ins w:id="234" w:author="Author">
              <w:r w:rsidR="00EC3062" w:rsidRPr="00EF3814">
                <w:rPr>
                  <w:rFonts w:ascii="Times New Roman" w:hAnsi="Times New Roman" w:cs="Times New Roman"/>
                  <w:sz w:val="20"/>
                  <w:szCs w:val="20"/>
                </w:rPr>
                <w:t>excl</w:t>
              </w:r>
              <w:r w:rsidR="00EC3062">
                <w:rPr>
                  <w:rFonts w:ascii="Times New Roman" w:hAnsi="Times New Roman" w:cs="Times New Roman"/>
                  <w:sz w:val="20"/>
                  <w:szCs w:val="20"/>
                </w:rPr>
                <w:t>uding</w:t>
              </w:r>
            </w:ins>
            <w:del w:id="235" w:author="Author">
              <w:r w:rsidR="002E10A4" w:rsidRPr="00EF3814" w:rsidDel="00EC3062">
                <w:rPr>
                  <w:rFonts w:ascii="Times New Roman" w:hAnsi="Times New Roman" w:cs="Times New Roman"/>
                  <w:sz w:val="20"/>
                  <w:szCs w:val="20"/>
                </w:rPr>
                <w:delText>excl.</w:delText>
              </w:r>
            </w:del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index-linked and unit-linked contracts)</w:t>
            </w:r>
          </w:p>
        </w:tc>
        <w:tc>
          <w:tcPr>
            <w:tcW w:w="4921" w:type="dxa"/>
            <w:hideMark/>
            <w:tcPrChange w:id="236" w:author="Author">
              <w:tcPr>
                <w:tcW w:w="4739" w:type="dxa"/>
                <w:hideMark/>
              </w:tcPr>
            </w:tcPrChange>
          </w:tcPr>
          <w:p w:rsidR="002E10A4" w:rsidRPr="00EF3814" w:rsidRDefault="002E10A4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001CB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technical provisions (excl. index-linked and unit-linked contracts)</w:t>
            </w:r>
            <w:r w:rsidR="006E0350" w:rsidRPr="00757EB4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6E0350" w:rsidRPr="00757EB4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del w:id="237" w:author="Author">
              <w:r w:rsidR="006E0350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="006E0350" w:rsidRPr="00757EB4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</w:p>
        </w:tc>
      </w:tr>
      <w:tr w:rsidR="002E10A4" w:rsidRPr="00C81CBF" w:rsidTr="00CC1439">
        <w:tc>
          <w:tcPr>
            <w:tcW w:w="0" w:type="auto"/>
            <w:hideMark/>
            <w:tcPrChange w:id="238" w:author="Author">
              <w:tcPr>
                <w:tcW w:w="0" w:type="auto"/>
                <w:hideMark/>
              </w:tcPr>
            </w:tcPrChange>
          </w:tcPr>
          <w:p w:rsidR="002E10A4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</w:p>
        </w:tc>
        <w:tc>
          <w:tcPr>
            <w:tcW w:w="2920" w:type="dxa"/>
            <w:hideMark/>
            <w:tcPrChange w:id="239" w:author="Author">
              <w:tcPr>
                <w:tcW w:w="2920" w:type="dxa"/>
                <w:hideMark/>
              </w:tcPr>
            </w:tcPrChange>
          </w:tcPr>
          <w:p w:rsidR="002E10A4" w:rsidRPr="00EF3814" w:rsidRDefault="00001CB0" w:rsidP="00001C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240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241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242" w:author="Author">
              <w:r w:rsidR="00030FDE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the</w:delText>
              </w:r>
              <w:r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A87F77"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remaining</w:delText>
              </w:r>
            </w:del>
            <w:ins w:id="243" w:author="Author">
              <w:r w:rsidR="008C5429">
                <w:rPr>
                  <w:rFonts w:ascii="Times New Roman" w:hAnsi="Times New Roman" w:cs="Times New Roman"/>
                  <w:sz w:val="20"/>
                  <w:szCs w:val="20"/>
                </w:rPr>
                <w:t>remaining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Technical provisions (</w:t>
            </w:r>
            <w:ins w:id="244" w:author="Author">
              <w:r w:rsidR="00EC3062" w:rsidRPr="00EF3814">
                <w:rPr>
                  <w:rFonts w:ascii="Times New Roman" w:hAnsi="Times New Roman" w:cs="Times New Roman"/>
                  <w:sz w:val="20"/>
                  <w:szCs w:val="20"/>
                </w:rPr>
                <w:t>excl</w:t>
              </w:r>
              <w:r w:rsidR="00EC3062">
                <w:rPr>
                  <w:rFonts w:ascii="Times New Roman" w:hAnsi="Times New Roman" w:cs="Times New Roman"/>
                  <w:sz w:val="20"/>
                  <w:szCs w:val="20"/>
                </w:rPr>
                <w:t>uding</w:t>
              </w:r>
            </w:ins>
            <w:del w:id="245" w:author="Author">
              <w:r w:rsidR="002E10A4" w:rsidRPr="00EF3814" w:rsidDel="00EC3062">
                <w:rPr>
                  <w:rFonts w:ascii="Times New Roman" w:hAnsi="Times New Roman" w:cs="Times New Roman"/>
                  <w:sz w:val="20"/>
                  <w:szCs w:val="20"/>
                </w:rPr>
                <w:delText>excl.</w:delText>
              </w:r>
            </w:del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index-linked and unit-linked contracts)</w:t>
            </w:r>
          </w:p>
        </w:tc>
        <w:tc>
          <w:tcPr>
            <w:tcW w:w="4921" w:type="dxa"/>
            <w:hideMark/>
            <w:tcPrChange w:id="246" w:author="Author">
              <w:tcPr>
                <w:tcW w:w="4739" w:type="dxa"/>
                <w:hideMark/>
              </w:tcPr>
            </w:tcPrChange>
          </w:tcPr>
          <w:p w:rsidR="005C5DE9" w:rsidRPr="00EF3814" w:rsidRDefault="002E10A4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001CB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technical provisions (excl. index-linked and unit-linked contracts) </w:t>
            </w:r>
            <w:r w:rsidR="006E0350" w:rsidRPr="00030E3F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="006E0350" w:rsidRPr="00030E3F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10A16" w:rsidRPr="00EF3814" w:rsidRDefault="00E10A16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ECB" w:rsidRPr="00EF3814" w:rsidRDefault="002E10A4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This means that this cell excludes the amount reported in the </w:t>
            </w:r>
            <w:del w:id="247" w:author="Author">
              <w:r w:rsidR="006E0350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</w:tr>
      <w:tr w:rsidR="002E10A4" w:rsidRPr="00C81CBF" w:rsidTr="00CC1439">
        <w:tc>
          <w:tcPr>
            <w:tcW w:w="0" w:type="auto"/>
            <w:hideMark/>
            <w:tcPrChange w:id="248" w:author="Author">
              <w:tcPr>
                <w:tcW w:w="0" w:type="auto"/>
                <w:hideMark/>
              </w:tcPr>
            </w:tcPrChange>
          </w:tcPr>
          <w:p w:rsidR="002E10A4" w:rsidRPr="00EF3814" w:rsidRDefault="00A57BEA" w:rsidP="00E37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R0110</w:t>
            </w:r>
          </w:p>
        </w:tc>
        <w:tc>
          <w:tcPr>
            <w:tcW w:w="2920" w:type="dxa"/>
            <w:hideMark/>
            <w:tcPrChange w:id="249" w:author="Author">
              <w:tcPr>
                <w:tcW w:w="2920" w:type="dxa"/>
                <w:hideMark/>
              </w:tcPr>
            </w:tcPrChange>
          </w:tcPr>
          <w:p w:rsidR="002E10A4" w:rsidRPr="00EF3814" w:rsidRDefault="00154B4C" w:rsidP="00154B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250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251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currencies</w:t>
            </w:r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Technical provisions (</w:t>
            </w:r>
            <w:ins w:id="252" w:author="Author">
              <w:r w:rsidR="00EC3062" w:rsidRPr="00EF3814">
                <w:rPr>
                  <w:rFonts w:ascii="Times New Roman" w:hAnsi="Times New Roman" w:cs="Times New Roman"/>
                  <w:sz w:val="20"/>
                  <w:szCs w:val="20"/>
                </w:rPr>
                <w:t>excl</w:t>
              </w:r>
              <w:r w:rsidR="00EC3062">
                <w:rPr>
                  <w:rFonts w:ascii="Times New Roman" w:hAnsi="Times New Roman" w:cs="Times New Roman"/>
                  <w:sz w:val="20"/>
                  <w:szCs w:val="20"/>
                </w:rPr>
                <w:t>uding</w:t>
              </w:r>
            </w:ins>
            <w:del w:id="253" w:author="Author">
              <w:r w:rsidR="002E10A4" w:rsidRPr="00EF3814" w:rsidDel="00EC3062">
                <w:rPr>
                  <w:rFonts w:ascii="Times New Roman" w:hAnsi="Times New Roman" w:cs="Times New Roman"/>
                  <w:sz w:val="20"/>
                  <w:szCs w:val="20"/>
                </w:rPr>
                <w:delText>excl.</w:delText>
              </w:r>
            </w:del>
            <w:r w:rsidR="002E10A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index-linked and unit-linked contracts)</w:t>
            </w:r>
          </w:p>
        </w:tc>
        <w:tc>
          <w:tcPr>
            <w:tcW w:w="4921" w:type="dxa"/>
            <w:hideMark/>
            <w:tcPrChange w:id="254" w:author="Author">
              <w:tcPr>
                <w:tcW w:w="4739" w:type="dxa"/>
                <w:hideMark/>
              </w:tcPr>
            </w:tcPrChange>
          </w:tcPr>
          <w:p w:rsidR="002E10A4" w:rsidRPr="00EF3814" w:rsidRDefault="002E1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</w:t>
            </w:r>
            <w:r w:rsidR="00154B4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Technical provisions (excl. index-linked and unit-linked contracts)</w:t>
            </w:r>
            <w:r w:rsidR="006E0350" w:rsidRPr="00BD465C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6E0350" w:rsidRPr="00BD465C">
              <w:rPr>
                <w:rFonts w:ascii="Times New Roman" w:hAnsi="Times New Roman" w:cs="Times New Roman"/>
                <w:sz w:val="20"/>
                <w:szCs w:val="20"/>
              </w:rPr>
              <w:t xml:space="preserve"> each of the currenc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6E0350" w:rsidRPr="00BD465C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</w:p>
        </w:tc>
      </w:tr>
      <w:tr w:rsidR="00A62966" w:rsidRPr="00C81CBF" w:rsidTr="00CC1439">
        <w:tc>
          <w:tcPr>
            <w:tcW w:w="0" w:type="auto"/>
            <w:hideMark/>
            <w:tcPrChange w:id="255" w:author="Author">
              <w:tcPr>
                <w:tcW w:w="0" w:type="auto"/>
                <w:hideMark/>
              </w:tcPr>
            </w:tcPrChange>
          </w:tcPr>
          <w:p w:rsidR="00C81CBF" w:rsidRDefault="00A57BEA" w:rsidP="00CE5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CE510C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</w:p>
          <w:p w:rsidR="00A3424D" w:rsidRPr="00EF3814" w:rsidRDefault="00A3424D" w:rsidP="00CE51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  <w:tcPrChange w:id="256" w:author="Author">
              <w:tcPr>
                <w:tcW w:w="2920" w:type="dxa"/>
                <w:hideMark/>
              </w:tcPr>
            </w:tcPrChange>
          </w:tcPr>
          <w:p w:rsidR="00A3424D" w:rsidRPr="00EF3814" w:rsidRDefault="00CE5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154B4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257" w:author="Author">
              <w:r w:rsidR="00154B4C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</w:delText>
              </w:r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154B4C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258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Technical provisions - index-linked and unit-linked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contracts</w:t>
            </w:r>
          </w:p>
        </w:tc>
        <w:tc>
          <w:tcPr>
            <w:tcW w:w="4921" w:type="dxa"/>
            <w:hideMark/>
            <w:tcPrChange w:id="259" w:author="Author">
              <w:tcPr>
                <w:tcW w:w="4739" w:type="dxa"/>
                <w:hideMark/>
              </w:tcPr>
            </w:tcPrChange>
          </w:tcPr>
          <w:p w:rsidR="003F2983" w:rsidRDefault="00CE510C" w:rsidP="00CE51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total </w:t>
            </w:r>
            <w:r w:rsidR="00154B4C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del w:id="260" w:author="Author">
              <w:r w:rsidR="00154B4C" w:rsidRPr="00EF3814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technical provisions - index-linked and unit-linked contracts</w:t>
            </w:r>
            <w:r w:rsidR="006E0350" w:rsidRPr="00DC17D6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6E0350" w:rsidRPr="00DC17D6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4E435D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F2983" w:rsidRPr="00EF3814" w:rsidRDefault="003F2983" w:rsidP="00CE51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24D" w:rsidRPr="00EF3814" w:rsidRDefault="00A3424D" w:rsidP="00F6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EC2" w:rsidRPr="00C81CBF" w:rsidTr="00CC1439">
        <w:tc>
          <w:tcPr>
            <w:tcW w:w="0" w:type="auto"/>
            <w:hideMark/>
            <w:tcPrChange w:id="261" w:author="Author">
              <w:tcPr>
                <w:tcW w:w="0" w:type="auto"/>
                <w:hideMark/>
              </w:tcPr>
            </w:tcPrChange>
          </w:tcPr>
          <w:p w:rsidR="00E37EC2" w:rsidRPr="00EF3814" w:rsidRDefault="00A57BEA" w:rsidP="00E37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E37EC2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</w:p>
        </w:tc>
        <w:tc>
          <w:tcPr>
            <w:tcW w:w="2920" w:type="dxa"/>
            <w:hideMark/>
            <w:tcPrChange w:id="262" w:author="Author">
              <w:tcPr>
                <w:tcW w:w="2920" w:type="dxa"/>
                <w:hideMark/>
              </w:tcPr>
            </w:tcPrChange>
          </w:tcPr>
          <w:p w:rsidR="00E37EC2" w:rsidRPr="00EF3814" w:rsidRDefault="00122348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263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264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265" w:author="Author">
              <w:r w:rsidR="00B82C13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>solvency II</w:delText>
              </w:r>
              <w:r w:rsidRPr="00EF3814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E37EC2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Technical provisions - index-linked and unit-linked contracts</w:t>
            </w:r>
          </w:p>
        </w:tc>
        <w:tc>
          <w:tcPr>
            <w:tcW w:w="4921" w:type="dxa"/>
            <w:hideMark/>
            <w:tcPrChange w:id="266" w:author="Author">
              <w:tcPr>
                <w:tcW w:w="4739" w:type="dxa"/>
                <w:hideMark/>
              </w:tcPr>
            </w:tcPrChange>
          </w:tcPr>
          <w:p w:rsidR="00E37EC2" w:rsidRDefault="00E37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122348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267" w:author="Author">
              <w:r w:rsidRPr="00EF3814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technical provisions - index-linked and unit-linked contracts</w:t>
            </w:r>
            <w:r w:rsidR="006E0350" w:rsidRPr="00307298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6E0350" w:rsidRPr="00307298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del w:id="268" w:author="Author">
              <w:r w:rsidR="006E0350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="006E0350" w:rsidRPr="00307298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6E03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1ECB" w:rsidRPr="00EF3814" w:rsidRDefault="007B1E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EC2" w:rsidRPr="00C81CBF" w:rsidTr="00CC1439">
        <w:tc>
          <w:tcPr>
            <w:tcW w:w="0" w:type="auto"/>
            <w:hideMark/>
            <w:tcPrChange w:id="269" w:author="Author">
              <w:tcPr>
                <w:tcW w:w="0" w:type="auto"/>
                <w:hideMark/>
              </w:tcPr>
            </w:tcPrChange>
          </w:tcPr>
          <w:p w:rsidR="00E37EC2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E37EC2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</w:p>
        </w:tc>
        <w:tc>
          <w:tcPr>
            <w:tcW w:w="2920" w:type="dxa"/>
            <w:hideMark/>
            <w:tcPrChange w:id="270" w:author="Author">
              <w:tcPr>
                <w:tcW w:w="2920" w:type="dxa"/>
                <w:hideMark/>
              </w:tcPr>
            </w:tcPrChange>
          </w:tcPr>
          <w:p w:rsidR="00E37EC2" w:rsidRPr="00EF3814" w:rsidRDefault="006538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271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272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273" w:author="Author">
              <w:r w:rsidR="00030FDE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the</w:delText>
              </w:r>
              <w:r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A87F77"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remaining</w:delText>
              </w:r>
            </w:del>
            <w:ins w:id="274" w:author="Author">
              <w:r w:rsidR="008C5429">
                <w:rPr>
                  <w:rFonts w:ascii="Times New Roman" w:hAnsi="Times New Roman" w:cs="Times New Roman"/>
                  <w:sz w:val="20"/>
                  <w:szCs w:val="20"/>
                </w:rPr>
                <w:t>remaining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E37EC2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Technical provisions - index-linked and unit-linked contracts</w:t>
            </w:r>
          </w:p>
        </w:tc>
        <w:tc>
          <w:tcPr>
            <w:tcW w:w="4921" w:type="dxa"/>
            <w:hideMark/>
            <w:tcPrChange w:id="275" w:author="Author">
              <w:tcPr>
                <w:tcW w:w="4739" w:type="dxa"/>
                <w:hideMark/>
              </w:tcPr>
            </w:tcPrChange>
          </w:tcPr>
          <w:p w:rsidR="004E435D" w:rsidRPr="00EF3814" w:rsidRDefault="00E37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6538D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technical provisions - index-linked and unit-linked contracts</w:t>
            </w:r>
            <w:r w:rsidR="00B82C13" w:rsidRPr="00C96171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="00B82C13" w:rsidRPr="00C96171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E435D" w:rsidRPr="00EF3814" w:rsidRDefault="004E43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ECB" w:rsidRPr="00EF3814" w:rsidRDefault="00E37EC2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This means that this cell excludes the amount reported in the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276" w:author="Author">
              <w:r w:rsidR="00B82C13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>solvency II</w:delText>
              </w:r>
              <w:r w:rsidRPr="00EF3814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</w:tr>
      <w:tr w:rsidR="00E37EC2" w:rsidRPr="00C81CBF" w:rsidTr="00CC1439">
        <w:tc>
          <w:tcPr>
            <w:tcW w:w="0" w:type="auto"/>
            <w:hideMark/>
            <w:tcPrChange w:id="277" w:author="Author">
              <w:tcPr>
                <w:tcW w:w="0" w:type="auto"/>
                <w:hideMark/>
              </w:tcPr>
            </w:tcPrChange>
          </w:tcPr>
          <w:p w:rsidR="00E37EC2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E37EC2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R0120</w:t>
            </w:r>
          </w:p>
        </w:tc>
        <w:tc>
          <w:tcPr>
            <w:tcW w:w="2920" w:type="dxa"/>
            <w:hideMark/>
            <w:tcPrChange w:id="278" w:author="Author">
              <w:tcPr>
                <w:tcW w:w="2920" w:type="dxa"/>
                <w:hideMark/>
              </w:tcPr>
            </w:tcPrChange>
          </w:tcPr>
          <w:p w:rsidR="00E37EC2" w:rsidRPr="00EF3814" w:rsidRDefault="009D35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279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280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currencies </w:t>
            </w:r>
            <w:r w:rsidR="00E37EC2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Technical provisions - index-linked and unit-linked contracts</w:t>
            </w:r>
          </w:p>
        </w:tc>
        <w:tc>
          <w:tcPr>
            <w:tcW w:w="4921" w:type="dxa"/>
            <w:hideMark/>
            <w:tcPrChange w:id="281" w:author="Author">
              <w:tcPr>
                <w:tcW w:w="4739" w:type="dxa"/>
                <w:hideMark/>
              </w:tcPr>
            </w:tcPrChange>
          </w:tcPr>
          <w:p w:rsidR="007B1ECB" w:rsidRPr="00EF3814" w:rsidRDefault="00E37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9D3528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technical provisions - index-linked and unit-linked contracts</w:t>
            </w:r>
            <w:r w:rsidR="00B82C13" w:rsidRPr="002C7E60">
              <w:rPr>
                <w:rFonts w:ascii="Times New Roman" w:hAnsi="Times New Roman" w:cs="Times New Roman"/>
                <w:sz w:val="20"/>
                <w:szCs w:val="20"/>
              </w:rPr>
              <w:t xml:space="preserve"> for each of the currenc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B82C13" w:rsidRPr="002C7E60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2966" w:rsidRPr="00C81CBF" w:rsidTr="00CC1439">
        <w:tc>
          <w:tcPr>
            <w:tcW w:w="0" w:type="auto"/>
            <w:hideMark/>
            <w:tcPrChange w:id="282" w:author="Author">
              <w:tcPr>
                <w:tcW w:w="0" w:type="auto"/>
                <w:hideMark/>
              </w:tcPr>
            </w:tcPrChange>
          </w:tcPr>
          <w:p w:rsidR="00C81CBF" w:rsidRDefault="00A57BEA" w:rsidP="00176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176EAD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R0130</w:t>
            </w:r>
          </w:p>
          <w:p w:rsidR="00A3424D" w:rsidRPr="00EF3814" w:rsidRDefault="00A3424D" w:rsidP="00176E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  <w:tcPrChange w:id="283" w:author="Author">
              <w:tcPr>
                <w:tcW w:w="2920" w:type="dxa"/>
                <w:hideMark/>
              </w:tcPr>
            </w:tcPrChange>
          </w:tcPr>
          <w:p w:rsidR="00A3424D" w:rsidRPr="00EF3814" w:rsidRDefault="00176E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del w:id="284" w:author="Author">
              <w:r w:rsidR="00250B6C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285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Deposits from reinsurers and insurance, intermediaries and reinsurance  payables</w:t>
            </w:r>
          </w:p>
        </w:tc>
        <w:tc>
          <w:tcPr>
            <w:tcW w:w="4921" w:type="dxa"/>
            <w:hideMark/>
            <w:tcPrChange w:id="286" w:author="Author">
              <w:tcPr>
                <w:tcW w:w="4739" w:type="dxa"/>
                <w:hideMark/>
              </w:tcPr>
            </w:tcPrChange>
          </w:tcPr>
          <w:p w:rsidR="00314408" w:rsidRPr="00EF3814" w:rsidRDefault="00314408" w:rsidP="003144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250B6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</w:t>
            </w:r>
            <w:r w:rsidR="00EE21CA" w:rsidRPr="00EF3814">
              <w:rPr>
                <w:rFonts w:ascii="Times New Roman" w:hAnsi="Times New Roman" w:cs="Times New Roman"/>
                <w:sz w:val="20"/>
                <w:szCs w:val="20"/>
              </w:rPr>
              <w:t>deposits from reinsurers and insurance, intermediaries and reinsurance payables</w:t>
            </w:r>
            <w:r w:rsidR="00B82C13" w:rsidRPr="00AA779E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B82C13" w:rsidRPr="00AA779E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3424D" w:rsidRPr="00EF3814" w:rsidRDefault="00A3424D" w:rsidP="00EE21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2163" w:rsidRPr="00C81CBF" w:rsidTr="00CC1439">
        <w:tc>
          <w:tcPr>
            <w:tcW w:w="0" w:type="auto"/>
            <w:hideMark/>
            <w:tcPrChange w:id="287" w:author="Author">
              <w:tcPr>
                <w:tcW w:w="0" w:type="auto"/>
                <w:hideMark/>
              </w:tcPr>
            </w:tcPrChange>
          </w:tcPr>
          <w:p w:rsidR="00252163" w:rsidRPr="00EF3814" w:rsidRDefault="00A57BEA" w:rsidP="002521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25216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R0130</w:t>
            </w:r>
          </w:p>
        </w:tc>
        <w:tc>
          <w:tcPr>
            <w:tcW w:w="2920" w:type="dxa"/>
            <w:hideMark/>
            <w:tcPrChange w:id="288" w:author="Author">
              <w:tcPr>
                <w:tcW w:w="2920" w:type="dxa"/>
                <w:hideMark/>
              </w:tcPr>
            </w:tcPrChange>
          </w:tcPr>
          <w:p w:rsidR="00252163" w:rsidRPr="00EF3814" w:rsidRDefault="002D201D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289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290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291" w:author="Author">
              <w:r w:rsidR="00B82C13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>solvency II</w:delText>
              </w:r>
              <w:r w:rsidRPr="00EF3814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252163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Deposits from reinsurers and insurance, intermediaries and reinsurance  payables</w:t>
            </w:r>
          </w:p>
        </w:tc>
        <w:tc>
          <w:tcPr>
            <w:tcW w:w="4921" w:type="dxa"/>
            <w:hideMark/>
            <w:tcPrChange w:id="292" w:author="Author">
              <w:tcPr>
                <w:tcW w:w="4739" w:type="dxa"/>
                <w:hideMark/>
              </w:tcPr>
            </w:tcPrChange>
          </w:tcPr>
          <w:p w:rsidR="00252163" w:rsidRPr="00EF3814" w:rsidRDefault="00252163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2D201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deposits from reinsurers and insurance, intermediaries and reinsurance payables</w:t>
            </w:r>
            <w:r w:rsidR="00B82C13" w:rsidRPr="00211B2E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B82C13" w:rsidRPr="00211B2E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del w:id="293" w:author="Author">
              <w:r w:rsidR="00B82C13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="00B82C13" w:rsidRPr="00211B2E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52163" w:rsidRPr="00C81CBF" w:rsidTr="00CC1439">
        <w:tc>
          <w:tcPr>
            <w:tcW w:w="0" w:type="auto"/>
            <w:hideMark/>
            <w:tcPrChange w:id="294" w:author="Author">
              <w:tcPr>
                <w:tcW w:w="0" w:type="auto"/>
                <w:hideMark/>
              </w:tcPr>
            </w:tcPrChange>
          </w:tcPr>
          <w:p w:rsidR="00252163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25216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R0130</w:t>
            </w:r>
          </w:p>
        </w:tc>
        <w:tc>
          <w:tcPr>
            <w:tcW w:w="2920" w:type="dxa"/>
            <w:hideMark/>
            <w:tcPrChange w:id="295" w:author="Author">
              <w:tcPr>
                <w:tcW w:w="2920" w:type="dxa"/>
                <w:hideMark/>
              </w:tcPr>
            </w:tcPrChange>
          </w:tcPr>
          <w:p w:rsidR="00252163" w:rsidRPr="00EF3814" w:rsidRDefault="00D04CEC" w:rsidP="00D04C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296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297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298" w:author="Author">
              <w:r w:rsidR="00030FDE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the</w:delText>
              </w:r>
              <w:r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A87F77"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remaining</w:delText>
              </w:r>
            </w:del>
            <w:ins w:id="299" w:author="Author">
              <w:r w:rsidR="008C5429">
                <w:rPr>
                  <w:rFonts w:ascii="Times New Roman" w:hAnsi="Times New Roman" w:cs="Times New Roman"/>
                  <w:sz w:val="20"/>
                  <w:szCs w:val="20"/>
                </w:rPr>
                <w:t>remaining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252163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Deposits from reinsurers and insurance, intermediaries and reinsurance  payables</w:t>
            </w:r>
          </w:p>
        </w:tc>
        <w:tc>
          <w:tcPr>
            <w:tcW w:w="4921" w:type="dxa"/>
            <w:hideMark/>
            <w:tcPrChange w:id="300" w:author="Author">
              <w:tcPr>
                <w:tcW w:w="4739" w:type="dxa"/>
                <w:hideMark/>
              </w:tcPr>
            </w:tcPrChange>
          </w:tcPr>
          <w:p w:rsidR="00C431C2" w:rsidRPr="00EF3814" w:rsidRDefault="00252163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D04CE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deposits from reinsurers and insurance, intermediaries and reinsurance payables</w:t>
            </w:r>
            <w:r w:rsidR="00B82C13" w:rsidRPr="006B7426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B82C13" w:rsidRPr="006B74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2C13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B82C13" w:rsidRPr="006B7426">
              <w:rPr>
                <w:rFonts w:ascii="Times New Roman" w:hAnsi="Times New Roman" w:cs="Times New Roman"/>
                <w:sz w:val="20"/>
                <w:szCs w:val="20"/>
              </w:rPr>
              <w:t>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334E25" w:rsidRPr="00EF3814" w:rsidRDefault="00334E25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ECB" w:rsidRPr="00EF3814" w:rsidRDefault="00252163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This means that this cell excludes the amount reported in the </w:t>
            </w:r>
            <w:del w:id="301" w:author="Author">
              <w:r w:rsidR="00EA1E39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</w:tr>
      <w:tr w:rsidR="00252163" w:rsidRPr="00C81CBF" w:rsidTr="00CC1439">
        <w:tc>
          <w:tcPr>
            <w:tcW w:w="0" w:type="auto"/>
            <w:hideMark/>
            <w:tcPrChange w:id="302" w:author="Author">
              <w:tcPr>
                <w:tcW w:w="0" w:type="auto"/>
                <w:hideMark/>
              </w:tcPr>
            </w:tcPrChange>
          </w:tcPr>
          <w:p w:rsidR="00252163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25216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R0130</w:t>
            </w:r>
          </w:p>
        </w:tc>
        <w:tc>
          <w:tcPr>
            <w:tcW w:w="2920" w:type="dxa"/>
            <w:hideMark/>
            <w:tcPrChange w:id="303" w:author="Author">
              <w:tcPr>
                <w:tcW w:w="2920" w:type="dxa"/>
                <w:hideMark/>
              </w:tcPr>
            </w:tcPrChange>
          </w:tcPr>
          <w:p w:rsidR="00252163" w:rsidRPr="00EF3814" w:rsidRDefault="00E75173" w:rsidP="00E751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304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305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currencies</w:t>
            </w:r>
            <w:r w:rsidR="00252163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Deposits from reinsurers and insurance, intermediaries and reinsurance  payables</w:t>
            </w:r>
          </w:p>
        </w:tc>
        <w:tc>
          <w:tcPr>
            <w:tcW w:w="4921" w:type="dxa"/>
            <w:hideMark/>
            <w:tcPrChange w:id="306" w:author="Author">
              <w:tcPr>
                <w:tcW w:w="4739" w:type="dxa"/>
                <w:hideMark/>
              </w:tcPr>
            </w:tcPrChange>
          </w:tcPr>
          <w:p w:rsidR="00252163" w:rsidRPr="00EF3814" w:rsidRDefault="002521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DE3B52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deposits from reinsurers and insurance, intermediaries and reinsurance payables</w:t>
            </w:r>
            <w:r w:rsidR="00EA1E39" w:rsidRPr="00186046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EA1E39">
              <w:rPr>
                <w:rFonts w:ascii="Times New Roman" w:hAnsi="Times New Roman" w:cs="Times New Roman"/>
                <w:sz w:val="20"/>
                <w:szCs w:val="20"/>
              </w:rPr>
              <w:t>or each of the currencies</w:t>
            </w:r>
            <w:r w:rsidR="00EA1E39" w:rsidRPr="00186046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EA1E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2966" w:rsidRPr="00C81CBF" w:rsidTr="00CC1439">
        <w:tc>
          <w:tcPr>
            <w:tcW w:w="0" w:type="auto"/>
            <w:hideMark/>
            <w:tcPrChange w:id="307" w:author="Author">
              <w:tcPr>
                <w:tcW w:w="0" w:type="auto"/>
                <w:hideMark/>
              </w:tcPr>
            </w:tcPrChange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B12DA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R0140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  <w:tcPrChange w:id="308" w:author="Author">
              <w:tcPr>
                <w:tcW w:w="2920" w:type="dxa"/>
                <w:hideMark/>
              </w:tcPr>
            </w:tcPrChange>
          </w:tcPr>
          <w:p w:rsidR="00A3424D" w:rsidRPr="00EF3814" w:rsidRDefault="00B12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94261A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309" w:author="Author">
              <w:r w:rsidR="0094261A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</w:delText>
              </w:r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94261A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310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Derivatives</w:t>
            </w:r>
          </w:p>
        </w:tc>
        <w:tc>
          <w:tcPr>
            <w:tcW w:w="4921" w:type="dxa"/>
            <w:hideMark/>
            <w:tcPrChange w:id="311" w:author="Author">
              <w:tcPr>
                <w:tcW w:w="4739" w:type="dxa"/>
                <w:hideMark/>
              </w:tcPr>
            </w:tcPrChange>
          </w:tcPr>
          <w:p w:rsidR="00A3424D" w:rsidRPr="00EF3814" w:rsidRDefault="00B12DA3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94261A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del w:id="312" w:author="Author">
              <w:r w:rsidRPr="00EF3814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the derivatives </w:t>
            </w:r>
            <w:r w:rsidR="00EA1E39" w:rsidRPr="00E26AEE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EA1E39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EA1E39" w:rsidRPr="00E26AEE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EA1E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C1B03" w:rsidRPr="00C81CBF" w:rsidTr="00CC1439">
        <w:tc>
          <w:tcPr>
            <w:tcW w:w="0" w:type="auto"/>
            <w:hideMark/>
            <w:tcPrChange w:id="313" w:author="Author">
              <w:tcPr>
                <w:tcW w:w="0" w:type="auto"/>
                <w:hideMark/>
              </w:tcPr>
            </w:tcPrChange>
          </w:tcPr>
          <w:p w:rsidR="004F4D67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4F4D67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R0140</w:t>
            </w:r>
          </w:p>
        </w:tc>
        <w:tc>
          <w:tcPr>
            <w:tcW w:w="2920" w:type="dxa"/>
            <w:hideMark/>
            <w:tcPrChange w:id="314" w:author="Author">
              <w:tcPr>
                <w:tcW w:w="2920" w:type="dxa"/>
                <w:hideMark/>
              </w:tcPr>
            </w:tcPrChange>
          </w:tcPr>
          <w:p w:rsidR="004F4D67" w:rsidRPr="00EF3814" w:rsidRDefault="00040559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315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316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del w:id="317" w:author="Author">
              <w:r w:rsidR="001E61FF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4F4D67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Derivatives</w:t>
            </w:r>
          </w:p>
        </w:tc>
        <w:tc>
          <w:tcPr>
            <w:tcW w:w="4921" w:type="dxa"/>
            <w:hideMark/>
            <w:tcPrChange w:id="318" w:author="Author">
              <w:tcPr>
                <w:tcW w:w="4739" w:type="dxa"/>
                <w:hideMark/>
              </w:tcPr>
            </w:tcPrChange>
          </w:tcPr>
          <w:p w:rsidR="007B1ECB" w:rsidRPr="00EF3814" w:rsidRDefault="004F4D67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500C1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derivatives</w:t>
            </w:r>
            <w:r w:rsidR="00EA1E39" w:rsidRPr="00821AEB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EA1E39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EA1E39" w:rsidRPr="00821AEB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del w:id="319" w:author="Author">
              <w:r w:rsidR="00EA1E39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="00EA1E39" w:rsidRPr="00821AEB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EA1E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C1B03" w:rsidRPr="00C81CBF" w:rsidTr="00CC1439">
        <w:tc>
          <w:tcPr>
            <w:tcW w:w="0" w:type="auto"/>
            <w:hideMark/>
            <w:tcPrChange w:id="320" w:author="Author">
              <w:tcPr>
                <w:tcW w:w="0" w:type="auto"/>
                <w:hideMark/>
              </w:tcPr>
            </w:tcPrChange>
          </w:tcPr>
          <w:p w:rsidR="004F4D67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4F4D67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R0140</w:t>
            </w:r>
          </w:p>
        </w:tc>
        <w:tc>
          <w:tcPr>
            <w:tcW w:w="2920" w:type="dxa"/>
            <w:hideMark/>
            <w:tcPrChange w:id="321" w:author="Author">
              <w:tcPr>
                <w:tcW w:w="2920" w:type="dxa"/>
                <w:hideMark/>
              </w:tcPr>
            </w:tcPrChange>
          </w:tcPr>
          <w:p w:rsidR="004F4D67" w:rsidRPr="00EF3814" w:rsidRDefault="00622B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322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323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324" w:author="Author">
              <w:r w:rsidR="00030FDE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the </w:delText>
              </w:r>
              <w:r w:rsidR="00A87F77"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remaining</w:delText>
              </w:r>
            </w:del>
            <w:ins w:id="325" w:author="Author">
              <w:r w:rsidR="008C5429">
                <w:rPr>
                  <w:rFonts w:ascii="Times New Roman" w:hAnsi="Times New Roman" w:cs="Times New Roman"/>
                  <w:sz w:val="20"/>
                  <w:szCs w:val="20"/>
                </w:rPr>
                <w:t>remaining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4F4D67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Derivatives</w:t>
            </w:r>
          </w:p>
        </w:tc>
        <w:tc>
          <w:tcPr>
            <w:tcW w:w="4921" w:type="dxa"/>
            <w:hideMark/>
            <w:tcPrChange w:id="326" w:author="Author">
              <w:tcPr>
                <w:tcW w:w="4739" w:type="dxa"/>
                <w:hideMark/>
              </w:tcPr>
            </w:tcPrChange>
          </w:tcPr>
          <w:p w:rsidR="000F648C" w:rsidRPr="00EF3814" w:rsidRDefault="004F4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total </w:t>
            </w:r>
            <w:r w:rsidR="00D03F2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derivatives</w:t>
            </w:r>
            <w:r w:rsidR="001E61FF" w:rsidRPr="008D4CA7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="001E61FF" w:rsidRPr="008D4CA7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0F648C" w:rsidRPr="00EF3814" w:rsidRDefault="000F64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ECB" w:rsidRPr="00EF3814" w:rsidRDefault="004F4D67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This means that this cell excludes the amount reported in the </w:t>
            </w:r>
            <w:del w:id="327" w:author="Author">
              <w:r w:rsidR="001E61FF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R0140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R0140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</w:tr>
      <w:tr w:rsidR="00BC1B03" w:rsidRPr="00C81CBF" w:rsidTr="00CC1439">
        <w:tc>
          <w:tcPr>
            <w:tcW w:w="0" w:type="auto"/>
            <w:hideMark/>
            <w:tcPrChange w:id="328" w:author="Author">
              <w:tcPr>
                <w:tcW w:w="0" w:type="auto"/>
                <w:hideMark/>
              </w:tcPr>
            </w:tcPrChange>
          </w:tcPr>
          <w:p w:rsidR="004F4D67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4F4D67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R0140</w:t>
            </w:r>
          </w:p>
        </w:tc>
        <w:tc>
          <w:tcPr>
            <w:tcW w:w="2920" w:type="dxa"/>
            <w:hideMark/>
            <w:tcPrChange w:id="329" w:author="Author">
              <w:tcPr>
                <w:tcW w:w="2920" w:type="dxa"/>
                <w:hideMark/>
              </w:tcPr>
            </w:tcPrChange>
          </w:tcPr>
          <w:p w:rsidR="004F4D67" w:rsidRPr="00EF3814" w:rsidRDefault="00BF3301" w:rsidP="00BF3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330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331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</w:t>
            </w:r>
            <w:r w:rsidR="004F4D6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currenc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4F4D6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Derivatives</w:t>
            </w:r>
          </w:p>
        </w:tc>
        <w:tc>
          <w:tcPr>
            <w:tcW w:w="4921" w:type="dxa"/>
            <w:hideMark/>
            <w:tcPrChange w:id="332" w:author="Author">
              <w:tcPr>
                <w:tcW w:w="4739" w:type="dxa"/>
                <w:hideMark/>
              </w:tcPr>
            </w:tcPrChange>
          </w:tcPr>
          <w:p w:rsidR="007B1ECB" w:rsidRPr="00EF3814" w:rsidRDefault="004F4D67" w:rsidP="00BF33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BF3301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derivatives</w:t>
            </w:r>
            <w:r w:rsidR="001E61FF" w:rsidRPr="00DB2F0D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DB2F0D">
              <w:rPr>
                <w:rFonts w:ascii="Times New Roman" w:hAnsi="Times New Roman" w:cs="Times New Roman"/>
                <w:sz w:val="20"/>
                <w:szCs w:val="20"/>
              </w:rPr>
              <w:t xml:space="preserve"> each of the currency required to be reported separately</w:t>
            </w:r>
            <w:r w:rsidR="00526F5F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2966" w:rsidRPr="00C81CBF" w:rsidTr="00CC1439">
        <w:tc>
          <w:tcPr>
            <w:tcW w:w="0" w:type="auto"/>
            <w:hideMark/>
            <w:tcPrChange w:id="333" w:author="Author">
              <w:tcPr>
                <w:tcW w:w="0" w:type="auto"/>
                <w:hideMark/>
              </w:tcPr>
            </w:tcPrChange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1972C1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R0150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  <w:tcPrChange w:id="334" w:author="Author">
              <w:tcPr>
                <w:tcW w:w="2920" w:type="dxa"/>
                <w:hideMark/>
              </w:tcPr>
            </w:tcPrChange>
          </w:tcPr>
          <w:p w:rsidR="00A3424D" w:rsidRPr="00EF3814" w:rsidRDefault="00197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del w:id="335" w:author="Author">
              <w:r w:rsidR="00BF3301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336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Financial liabilities </w:t>
            </w:r>
          </w:p>
        </w:tc>
        <w:tc>
          <w:tcPr>
            <w:tcW w:w="4921" w:type="dxa"/>
            <w:hideMark/>
            <w:tcPrChange w:id="337" w:author="Author">
              <w:tcPr>
                <w:tcW w:w="4739" w:type="dxa"/>
                <w:hideMark/>
              </w:tcPr>
            </w:tcPrChange>
          </w:tcPr>
          <w:p w:rsidR="00A3424D" w:rsidRPr="00EF3814" w:rsidRDefault="00277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total </w:t>
            </w:r>
            <w:r w:rsidR="00BF3301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financial liabilities</w:t>
            </w:r>
            <w:r w:rsidR="001E61FF" w:rsidRPr="007C24F6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7C24F6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C1B03" w:rsidRPr="00C81CBF" w:rsidTr="00CC1439">
        <w:tc>
          <w:tcPr>
            <w:tcW w:w="0" w:type="auto"/>
            <w:hideMark/>
            <w:tcPrChange w:id="338" w:author="Author">
              <w:tcPr>
                <w:tcW w:w="0" w:type="auto"/>
                <w:hideMark/>
              </w:tcPr>
            </w:tcPrChange>
          </w:tcPr>
          <w:p w:rsidR="002779AD" w:rsidRPr="00EF3814" w:rsidRDefault="00A57BEA" w:rsidP="002779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2779AD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R0150</w:t>
            </w:r>
          </w:p>
        </w:tc>
        <w:tc>
          <w:tcPr>
            <w:tcW w:w="2920" w:type="dxa"/>
            <w:hideMark/>
            <w:tcPrChange w:id="339" w:author="Author">
              <w:tcPr>
                <w:tcW w:w="2920" w:type="dxa"/>
                <w:hideMark/>
              </w:tcPr>
            </w:tcPrChange>
          </w:tcPr>
          <w:p w:rsidR="002779AD" w:rsidRPr="00EF3814" w:rsidRDefault="0059606C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340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341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del w:id="342" w:author="Author">
              <w:r w:rsidR="001E61FF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2779AD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Financial liabilities</w:t>
            </w:r>
          </w:p>
        </w:tc>
        <w:tc>
          <w:tcPr>
            <w:tcW w:w="4921" w:type="dxa"/>
            <w:hideMark/>
            <w:tcPrChange w:id="343" w:author="Author">
              <w:tcPr>
                <w:tcW w:w="4739" w:type="dxa"/>
                <w:hideMark/>
              </w:tcPr>
            </w:tcPrChange>
          </w:tcPr>
          <w:p w:rsidR="002779AD" w:rsidRDefault="002779AD" w:rsidP="00596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59606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financial liabilities</w:t>
            </w:r>
            <w:r w:rsidR="001E61FF" w:rsidRPr="00F000DE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F000DE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del w:id="344" w:author="Author">
              <w:r w:rsidR="001E61FF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="001E61FF" w:rsidRPr="00F000DE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1ECB" w:rsidRPr="00EF3814" w:rsidRDefault="007B1ECB" w:rsidP="005960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1B03" w:rsidRPr="00C81CBF" w:rsidTr="00CC1439">
        <w:tc>
          <w:tcPr>
            <w:tcW w:w="0" w:type="auto"/>
            <w:hideMark/>
            <w:tcPrChange w:id="345" w:author="Author">
              <w:tcPr>
                <w:tcW w:w="0" w:type="auto"/>
                <w:hideMark/>
              </w:tcPr>
            </w:tcPrChange>
          </w:tcPr>
          <w:p w:rsidR="002779AD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2779AD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R0150</w:t>
            </w:r>
          </w:p>
        </w:tc>
        <w:tc>
          <w:tcPr>
            <w:tcW w:w="2920" w:type="dxa"/>
            <w:hideMark/>
            <w:tcPrChange w:id="346" w:author="Author">
              <w:tcPr>
                <w:tcW w:w="2920" w:type="dxa"/>
                <w:hideMark/>
              </w:tcPr>
            </w:tcPrChange>
          </w:tcPr>
          <w:p w:rsidR="002779AD" w:rsidRPr="00EF3814" w:rsidRDefault="0059606C" w:rsidP="005960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347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348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349" w:author="Author">
              <w:r w:rsidR="00030FDE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the</w:delText>
              </w:r>
              <w:r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A87F77"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remaining</w:delText>
              </w:r>
            </w:del>
            <w:ins w:id="350" w:author="Author">
              <w:r w:rsidR="008C5429">
                <w:rPr>
                  <w:rFonts w:ascii="Times New Roman" w:hAnsi="Times New Roman" w:cs="Times New Roman"/>
                  <w:sz w:val="20"/>
                  <w:szCs w:val="20"/>
                </w:rPr>
                <w:t>remaining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2779AD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Financial liabilities</w:t>
            </w:r>
          </w:p>
        </w:tc>
        <w:tc>
          <w:tcPr>
            <w:tcW w:w="4921" w:type="dxa"/>
            <w:hideMark/>
            <w:tcPrChange w:id="351" w:author="Author">
              <w:tcPr>
                <w:tcW w:w="4739" w:type="dxa"/>
                <w:hideMark/>
              </w:tcPr>
            </w:tcPrChange>
          </w:tcPr>
          <w:p w:rsidR="00C431C2" w:rsidRPr="00EF3814" w:rsidRDefault="002779AD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2C56E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7A9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financial liabilities</w:t>
            </w:r>
            <w:r w:rsidR="001E61FF" w:rsidRPr="00DA682F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DA68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1E61FF" w:rsidRPr="00DA682F">
              <w:rPr>
                <w:rFonts w:ascii="Times New Roman" w:hAnsi="Times New Roman" w:cs="Times New Roman"/>
                <w:sz w:val="20"/>
                <w:szCs w:val="20"/>
              </w:rPr>
              <w:t>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526F5F" w:rsidRPr="00EF3814" w:rsidRDefault="00526F5F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ECB" w:rsidRPr="00EF3814" w:rsidRDefault="002779AD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This means that this cell excludes the amount reported in the </w:t>
            </w:r>
            <w:del w:id="352" w:author="Author">
              <w:r w:rsidR="001E61FF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</w:tr>
      <w:tr w:rsidR="00BC1B03" w:rsidRPr="00C81CBF" w:rsidTr="00CC1439">
        <w:tc>
          <w:tcPr>
            <w:tcW w:w="0" w:type="auto"/>
            <w:hideMark/>
            <w:tcPrChange w:id="353" w:author="Author">
              <w:tcPr>
                <w:tcW w:w="0" w:type="auto"/>
                <w:hideMark/>
              </w:tcPr>
            </w:tcPrChange>
          </w:tcPr>
          <w:p w:rsidR="002779AD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2779AD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R0150</w:t>
            </w:r>
          </w:p>
        </w:tc>
        <w:tc>
          <w:tcPr>
            <w:tcW w:w="2920" w:type="dxa"/>
            <w:hideMark/>
            <w:tcPrChange w:id="354" w:author="Author">
              <w:tcPr>
                <w:tcW w:w="2920" w:type="dxa"/>
                <w:hideMark/>
              </w:tcPr>
            </w:tcPrChange>
          </w:tcPr>
          <w:p w:rsidR="002779AD" w:rsidRPr="00EF3814" w:rsidRDefault="00E77A9C" w:rsidP="00E77A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355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356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</w:t>
            </w:r>
            <w:r w:rsidR="002779AD" w:rsidRPr="00EF3814">
              <w:rPr>
                <w:rFonts w:ascii="Times New Roman" w:hAnsi="Times New Roman" w:cs="Times New Roman"/>
                <w:sz w:val="20"/>
                <w:szCs w:val="20"/>
              </w:rPr>
              <w:t>currenc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2779A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Financial liabilities</w:t>
            </w:r>
          </w:p>
        </w:tc>
        <w:tc>
          <w:tcPr>
            <w:tcW w:w="4921" w:type="dxa"/>
            <w:hideMark/>
            <w:tcPrChange w:id="357" w:author="Author">
              <w:tcPr>
                <w:tcW w:w="4739" w:type="dxa"/>
                <w:hideMark/>
              </w:tcPr>
            </w:tcPrChange>
          </w:tcPr>
          <w:p w:rsidR="007B1ECB" w:rsidRPr="00EF3814" w:rsidRDefault="002779AD" w:rsidP="003A13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3A136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financial liabilities</w:t>
            </w:r>
            <w:r w:rsidR="001E61FF" w:rsidRPr="00F20462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F20462">
              <w:rPr>
                <w:rFonts w:ascii="Times New Roman" w:hAnsi="Times New Roman" w:cs="Times New Roman"/>
                <w:sz w:val="20"/>
                <w:szCs w:val="20"/>
              </w:rPr>
              <w:t xml:space="preserve"> each of the currenc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1E61FF" w:rsidRPr="00F20462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2966" w:rsidRPr="00C81CBF" w:rsidTr="00CC1439">
        <w:tc>
          <w:tcPr>
            <w:tcW w:w="0" w:type="auto"/>
            <w:hideMark/>
            <w:tcPrChange w:id="358" w:author="Author">
              <w:tcPr>
                <w:tcW w:w="0" w:type="auto"/>
                <w:hideMark/>
              </w:tcPr>
            </w:tcPrChange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BC1B03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R0160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  <w:tcPrChange w:id="359" w:author="Author">
              <w:tcPr>
                <w:tcW w:w="2920" w:type="dxa"/>
                <w:hideMark/>
              </w:tcPr>
            </w:tcPrChange>
          </w:tcPr>
          <w:p w:rsidR="00A3424D" w:rsidRPr="00EF3814" w:rsidRDefault="00BC1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Total</w:t>
            </w:r>
            <w:r w:rsidR="0089655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360" w:author="Author">
              <w:r w:rsidR="0089655D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</w:delText>
              </w:r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89655D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361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="0089655D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Contingent liabilities</w:t>
            </w:r>
          </w:p>
        </w:tc>
        <w:tc>
          <w:tcPr>
            <w:tcW w:w="4921" w:type="dxa"/>
            <w:hideMark/>
            <w:tcPrChange w:id="362" w:author="Author">
              <w:tcPr>
                <w:tcW w:w="4739" w:type="dxa"/>
                <w:hideMark/>
              </w:tcPr>
            </w:tcPrChange>
          </w:tcPr>
          <w:p w:rsidR="00A3424D" w:rsidRPr="00EF3814" w:rsidRDefault="003D59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FD6964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1FF" w:rsidRPr="008723C2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the Contingent liabilities </w:t>
            </w:r>
            <w:r w:rsidR="001E61FF" w:rsidRPr="008723C2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8723C2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96E07" w:rsidRPr="00C81CBF" w:rsidTr="00CC1439">
        <w:tc>
          <w:tcPr>
            <w:tcW w:w="0" w:type="auto"/>
            <w:hideMark/>
            <w:tcPrChange w:id="363" w:author="Author">
              <w:tcPr>
                <w:tcW w:w="0" w:type="auto"/>
                <w:hideMark/>
              </w:tcPr>
            </w:tcPrChange>
          </w:tcPr>
          <w:p w:rsidR="00096E07" w:rsidRPr="00EF3814" w:rsidRDefault="00A57BEA" w:rsidP="00096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096E07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R0160</w:t>
            </w:r>
          </w:p>
        </w:tc>
        <w:tc>
          <w:tcPr>
            <w:tcW w:w="2920" w:type="dxa"/>
            <w:hideMark/>
            <w:tcPrChange w:id="364" w:author="Author">
              <w:tcPr>
                <w:tcW w:w="2920" w:type="dxa"/>
                <w:hideMark/>
              </w:tcPr>
            </w:tcPrChange>
          </w:tcPr>
          <w:p w:rsidR="00096E07" w:rsidRPr="00EF3814" w:rsidRDefault="00643E02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365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366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367" w:author="Author">
              <w:r w:rsidR="001E61FF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>solvency II</w:delText>
              </w:r>
              <w:r w:rsidRPr="00EF3814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096E07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Contingent liabilities</w:t>
            </w:r>
          </w:p>
        </w:tc>
        <w:tc>
          <w:tcPr>
            <w:tcW w:w="4921" w:type="dxa"/>
            <w:hideMark/>
            <w:tcPrChange w:id="368" w:author="Author">
              <w:tcPr>
                <w:tcW w:w="4739" w:type="dxa"/>
                <w:hideMark/>
              </w:tcPr>
            </w:tcPrChange>
          </w:tcPr>
          <w:p w:rsidR="007B1ECB" w:rsidRPr="00EF3814" w:rsidRDefault="00096E07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3C244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contingent liabilities</w:t>
            </w:r>
            <w:r w:rsidR="001E61FF" w:rsidRPr="00974882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974882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369" w:author="Author">
              <w:r w:rsidR="001E61FF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>solvency II</w:delText>
              </w:r>
              <w:r w:rsidR="001E61FF" w:rsidRPr="00974882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1E61FF" w:rsidRPr="00974882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96E07" w:rsidRPr="00C81CBF" w:rsidTr="00CC1439">
        <w:tc>
          <w:tcPr>
            <w:tcW w:w="0" w:type="auto"/>
            <w:hideMark/>
            <w:tcPrChange w:id="370" w:author="Author">
              <w:tcPr>
                <w:tcW w:w="0" w:type="auto"/>
                <w:hideMark/>
              </w:tcPr>
            </w:tcPrChange>
          </w:tcPr>
          <w:p w:rsidR="00096E07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096E07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R0160</w:t>
            </w:r>
          </w:p>
        </w:tc>
        <w:tc>
          <w:tcPr>
            <w:tcW w:w="2920" w:type="dxa"/>
            <w:hideMark/>
            <w:tcPrChange w:id="371" w:author="Author">
              <w:tcPr>
                <w:tcW w:w="2920" w:type="dxa"/>
                <w:hideMark/>
              </w:tcPr>
            </w:tcPrChange>
          </w:tcPr>
          <w:p w:rsidR="00096E07" w:rsidRPr="00EF3814" w:rsidRDefault="00DE23FC" w:rsidP="00EF38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372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373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374" w:author="Author">
              <w:r w:rsidR="00030FDE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the</w:delText>
              </w:r>
              <w:r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A87F77"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remaining</w:delText>
              </w:r>
            </w:del>
            <w:ins w:id="375" w:author="Author">
              <w:r w:rsidR="008C5429">
                <w:rPr>
                  <w:rFonts w:ascii="Times New Roman" w:hAnsi="Times New Roman" w:cs="Times New Roman"/>
                  <w:sz w:val="20"/>
                  <w:szCs w:val="20"/>
                </w:rPr>
                <w:t>remaining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096E07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Contingent liabilities</w:t>
            </w:r>
          </w:p>
        </w:tc>
        <w:tc>
          <w:tcPr>
            <w:tcW w:w="4921" w:type="dxa"/>
            <w:hideMark/>
            <w:tcPrChange w:id="376" w:author="Author">
              <w:tcPr>
                <w:tcW w:w="4739" w:type="dxa"/>
                <w:hideMark/>
              </w:tcPr>
            </w:tcPrChange>
          </w:tcPr>
          <w:p w:rsidR="00C431C2" w:rsidRPr="00EF3814" w:rsidRDefault="00096E07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DE23F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contingent liabilities</w:t>
            </w:r>
            <w:r w:rsidR="001E61FF" w:rsidRPr="001919A6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 the</w:t>
            </w:r>
            <w:r w:rsidR="001E61FF" w:rsidRPr="001919A6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F32582" w:rsidRPr="00EF3814" w:rsidRDefault="00F32582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ECB" w:rsidRPr="00EF3814" w:rsidRDefault="00096E07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This means that this cell excludes the amount reported in the </w:t>
            </w:r>
            <w:del w:id="377" w:author="Author">
              <w:r w:rsidR="001E61FF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R0160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R0160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</w:tc>
      </w:tr>
      <w:tr w:rsidR="00096E07" w:rsidRPr="00C81CBF" w:rsidTr="00CC1439">
        <w:tc>
          <w:tcPr>
            <w:tcW w:w="0" w:type="auto"/>
            <w:hideMark/>
            <w:tcPrChange w:id="378" w:author="Author">
              <w:tcPr>
                <w:tcW w:w="0" w:type="auto"/>
                <w:hideMark/>
              </w:tcPr>
            </w:tcPrChange>
          </w:tcPr>
          <w:p w:rsidR="00096E07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096E07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R0160</w:t>
            </w:r>
          </w:p>
        </w:tc>
        <w:tc>
          <w:tcPr>
            <w:tcW w:w="2920" w:type="dxa"/>
            <w:hideMark/>
            <w:tcPrChange w:id="379" w:author="Author">
              <w:tcPr>
                <w:tcW w:w="2920" w:type="dxa"/>
                <w:hideMark/>
              </w:tcPr>
            </w:tcPrChange>
          </w:tcPr>
          <w:p w:rsidR="00096E07" w:rsidRPr="00EF3814" w:rsidRDefault="00672C41" w:rsidP="00672C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380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381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</w:t>
            </w:r>
            <w:r w:rsidR="00096E0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currenc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096E0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Contingent liabilities</w:t>
            </w:r>
          </w:p>
        </w:tc>
        <w:tc>
          <w:tcPr>
            <w:tcW w:w="4921" w:type="dxa"/>
            <w:hideMark/>
            <w:tcPrChange w:id="382" w:author="Author">
              <w:tcPr>
                <w:tcW w:w="4739" w:type="dxa"/>
                <w:hideMark/>
              </w:tcPr>
            </w:tcPrChange>
          </w:tcPr>
          <w:p w:rsidR="00096E07" w:rsidRPr="00EF3814" w:rsidRDefault="00096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F310DC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the contingent liabilities</w:t>
            </w:r>
            <w:r w:rsidR="001E61FF" w:rsidRPr="00057E8A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057E8A">
              <w:rPr>
                <w:rFonts w:ascii="Times New Roman" w:hAnsi="Times New Roman" w:cs="Times New Roman"/>
                <w:sz w:val="20"/>
                <w:szCs w:val="20"/>
              </w:rPr>
              <w:t xml:space="preserve"> each of the currenc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1E61FF" w:rsidRPr="00057E8A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</w:p>
        </w:tc>
      </w:tr>
      <w:tr w:rsidR="00A62966" w:rsidRPr="00C81CBF" w:rsidTr="00CC1439">
        <w:tc>
          <w:tcPr>
            <w:tcW w:w="0" w:type="auto"/>
            <w:hideMark/>
            <w:tcPrChange w:id="383" w:author="Author">
              <w:tcPr>
                <w:tcW w:w="0" w:type="auto"/>
                <w:hideMark/>
              </w:tcPr>
            </w:tcPrChange>
          </w:tcPr>
          <w:p w:rsidR="00C81CBF" w:rsidRDefault="00A57B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271CA4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R0170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  <w:tcPrChange w:id="384" w:author="Author">
              <w:tcPr>
                <w:tcW w:w="2920" w:type="dxa"/>
                <w:hideMark/>
              </w:tcPr>
            </w:tcPrChange>
          </w:tcPr>
          <w:p w:rsidR="00A3424D" w:rsidRPr="00EF3814" w:rsidRDefault="00271C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del w:id="385" w:author="Author">
              <w:r w:rsidR="007B1546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386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Any other liabilities</w:t>
            </w:r>
          </w:p>
        </w:tc>
        <w:tc>
          <w:tcPr>
            <w:tcW w:w="4921" w:type="dxa"/>
            <w:hideMark/>
            <w:tcPrChange w:id="387" w:author="Author">
              <w:tcPr>
                <w:tcW w:w="4739" w:type="dxa"/>
                <w:hideMark/>
              </w:tcPr>
            </w:tcPrChange>
          </w:tcPr>
          <w:p w:rsidR="00271CA4" w:rsidRPr="00EF3814" w:rsidRDefault="00271CA4" w:rsidP="00271C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7B1546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any other liabilities</w:t>
            </w:r>
            <w:r w:rsidR="001E61FF" w:rsidRPr="007B4A49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7B4A49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351925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237BB" w:rsidRPr="00EF3814" w:rsidRDefault="00C237BB" w:rsidP="00271C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00" w:rsidRPr="00C81CBF" w:rsidTr="00CC1439">
        <w:tc>
          <w:tcPr>
            <w:tcW w:w="0" w:type="auto"/>
            <w:hideMark/>
            <w:tcPrChange w:id="388" w:author="Author">
              <w:tcPr>
                <w:tcW w:w="0" w:type="auto"/>
                <w:hideMark/>
              </w:tcPr>
            </w:tcPrChange>
          </w:tcPr>
          <w:p w:rsidR="007E7000" w:rsidRPr="00EF3814" w:rsidRDefault="00A57BEA" w:rsidP="007E7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7E700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R0170</w:t>
            </w:r>
          </w:p>
        </w:tc>
        <w:tc>
          <w:tcPr>
            <w:tcW w:w="2920" w:type="dxa"/>
            <w:hideMark/>
            <w:tcPrChange w:id="389" w:author="Author">
              <w:tcPr>
                <w:tcW w:w="2920" w:type="dxa"/>
                <w:hideMark/>
              </w:tcPr>
            </w:tcPrChange>
          </w:tcPr>
          <w:p w:rsidR="007E7000" w:rsidRPr="00EF3814" w:rsidRDefault="00466BB1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390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391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del w:id="392" w:author="Author">
              <w:r w:rsidR="001E61FF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7E7000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Any other liabilities</w:t>
            </w:r>
          </w:p>
        </w:tc>
        <w:tc>
          <w:tcPr>
            <w:tcW w:w="4921" w:type="dxa"/>
            <w:hideMark/>
            <w:tcPrChange w:id="393" w:author="Author">
              <w:tcPr>
                <w:tcW w:w="4739" w:type="dxa"/>
                <w:hideMark/>
              </w:tcPr>
            </w:tcPrChange>
          </w:tcPr>
          <w:p w:rsidR="007E7000" w:rsidRDefault="007E7000" w:rsidP="00466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466BB1" w:rsidRPr="00EF3814">
              <w:rPr>
                <w:rFonts w:ascii="Times New Roman" w:hAnsi="Times New Roman" w:cs="Times New Roman"/>
                <w:sz w:val="20"/>
                <w:szCs w:val="20"/>
              </w:rPr>
              <w:t>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394" w:author="Author">
              <w:r w:rsidRPr="00EF3814" w:rsidDel="00B668C8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any other liabilities</w:t>
            </w:r>
            <w:r w:rsidR="001E61FF" w:rsidRPr="000D10D1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0D10D1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395" w:author="Author">
              <w:r w:rsidR="001E61FF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>solvency II</w:delText>
              </w:r>
              <w:r w:rsidR="001E61FF" w:rsidRPr="000D10D1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1E61FF" w:rsidRPr="000D10D1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351925" w:rsidRPr="00EF381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1ECB" w:rsidRPr="00EF3814" w:rsidRDefault="007B1ECB" w:rsidP="00466B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00" w:rsidRPr="00C81CBF" w:rsidTr="00CC1439">
        <w:tc>
          <w:tcPr>
            <w:tcW w:w="0" w:type="auto"/>
            <w:hideMark/>
            <w:tcPrChange w:id="396" w:author="Author">
              <w:tcPr>
                <w:tcW w:w="0" w:type="auto"/>
                <w:hideMark/>
              </w:tcPr>
            </w:tcPrChange>
          </w:tcPr>
          <w:p w:rsidR="007E7000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7E700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R0170</w:t>
            </w:r>
          </w:p>
        </w:tc>
        <w:tc>
          <w:tcPr>
            <w:tcW w:w="2920" w:type="dxa"/>
            <w:hideMark/>
            <w:tcPrChange w:id="397" w:author="Author">
              <w:tcPr>
                <w:tcW w:w="2920" w:type="dxa"/>
                <w:hideMark/>
              </w:tcPr>
            </w:tcPrChange>
          </w:tcPr>
          <w:p w:rsidR="007E7000" w:rsidRPr="00EF3814" w:rsidRDefault="00FC6EE7" w:rsidP="00EF38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398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399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400" w:author="Author">
              <w:r w:rsidR="00030FDE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the</w:delText>
              </w:r>
              <w:r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A87F77"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remaining</w:delText>
              </w:r>
            </w:del>
            <w:ins w:id="401" w:author="Author">
              <w:r w:rsidR="008C5429">
                <w:rPr>
                  <w:rFonts w:ascii="Times New Roman" w:hAnsi="Times New Roman" w:cs="Times New Roman"/>
                  <w:sz w:val="20"/>
                  <w:szCs w:val="20"/>
                </w:rPr>
                <w:t>remaining</w:t>
              </w:r>
            </w:ins>
            <w:r w:rsidR="00A87F7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E7000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Any other liabilities</w:t>
            </w:r>
          </w:p>
        </w:tc>
        <w:tc>
          <w:tcPr>
            <w:tcW w:w="4921" w:type="dxa"/>
            <w:hideMark/>
            <w:tcPrChange w:id="402" w:author="Author">
              <w:tcPr>
                <w:tcW w:w="4739" w:type="dxa"/>
                <w:hideMark/>
              </w:tcPr>
            </w:tcPrChange>
          </w:tcPr>
          <w:p w:rsidR="00C431C2" w:rsidRPr="00EF3814" w:rsidRDefault="007E7000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224EEF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of any other liabilities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1FF" w:rsidRPr="008669A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8669A1">
              <w:rPr>
                <w:rFonts w:ascii="Times New Roman" w:hAnsi="Times New Roman" w:cs="Times New Roman"/>
                <w:sz w:val="20"/>
                <w:szCs w:val="20"/>
              </w:rPr>
              <w:t xml:space="preserve"> 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07505" w:rsidRPr="00EF3814" w:rsidRDefault="00807505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7000" w:rsidRDefault="007E70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This means that this cell excludes the amount reported in the </w:t>
            </w:r>
            <w:del w:id="403" w:author="Author">
              <w:r w:rsidR="001E61FF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R0170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R0170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  <w:p w:rsidR="007B1ECB" w:rsidRPr="00EF3814" w:rsidRDefault="007B1E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00" w:rsidRPr="00C81CBF" w:rsidTr="00CC1439">
        <w:tc>
          <w:tcPr>
            <w:tcW w:w="0" w:type="auto"/>
            <w:hideMark/>
            <w:tcPrChange w:id="404" w:author="Author">
              <w:tcPr>
                <w:tcW w:w="0" w:type="auto"/>
                <w:hideMark/>
              </w:tcPr>
            </w:tcPrChange>
          </w:tcPr>
          <w:p w:rsidR="007E7000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7E7000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R0170</w:t>
            </w:r>
          </w:p>
        </w:tc>
        <w:tc>
          <w:tcPr>
            <w:tcW w:w="2920" w:type="dxa"/>
            <w:hideMark/>
            <w:tcPrChange w:id="405" w:author="Author">
              <w:tcPr>
                <w:tcW w:w="2920" w:type="dxa"/>
                <w:hideMark/>
              </w:tcPr>
            </w:tcPrChange>
          </w:tcPr>
          <w:p w:rsidR="007E7000" w:rsidRPr="00EF3814" w:rsidRDefault="005E4B52" w:rsidP="005E4B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406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407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</w:t>
            </w:r>
            <w:r w:rsidR="007E700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currenc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7E700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Any other liabilities</w:t>
            </w:r>
          </w:p>
        </w:tc>
        <w:tc>
          <w:tcPr>
            <w:tcW w:w="4921" w:type="dxa"/>
            <w:hideMark/>
            <w:tcPrChange w:id="408" w:author="Author">
              <w:tcPr>
                <w:tcW w:w="4739" w:type="dxa"/>
                <w:hideMark/>
              </w:tcPr>
            </w:tcPrChange>
          </w:tcPr>
          <w:p w:rsidR="007E7000" w:rsidRDefault="007E7000" w:rsidP="00A66F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A66FB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any other liabilities</w:t>
            </w:r>
            <w:r w:rsidR="001E61FF" w:rsidRPr="00DC255E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DC255E">
              <w:rPr>
                <w:rFonts w:ascii="Times New Roman" w:hAnsi="Times New Roman" w:cs="Times New Roman"/>
                <w:sz w:val="20"/>
                <w:szCs w:val="20"/>
              </w:rPr>
              <w:t xml:space="preserve"> each of the currenc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1E61FF" w:rsidRPr="00DC255E">
              <w:rPr>
                <w:rFonts w:ascii="Times New Roman" w:hAnsi="Times New Roman" w:cs="Times New Roman"/>
                <w:sz w:val="20"/>
                <w:szCs w:val="20"/>
              </w:rPr>
              <w:t xml:space="preserve"> required to be reported separately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1ECB" w:rsidRPr="00EF3814" w:rsidRDefault="007B1ECB" w:rsidP="00A66F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2966" w:rsidRPr="00C81CBF" w:rsidTr="00CC1439">
        <w:tc>
          <w:tcPr>
            <w:tcW w:w="0" w:type="auto"/>
            <w:hideMark/>
            <w:tcPrChange w:id="409" w:author="Author">
              <w:tcPr>
                <w:tcW w:w="0" w:type="auto"/>
                <w:hideMark/>
              </w:tcPr>
            </w:tcPrChange>
          </w:tcPr>
          <w:p w:rsidR="00C81CBF" w:rsidRDefault="00A57BEA" w:rsidP="00901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  <w:r w:rsidR="00901C8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</w:p>
          <w:p w:rsidR="00A3424D" w:rsidRPr="00EF3814" w:rsidRDefault="00A3424D" w:rsidP="00901C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hideMark/>
            <w:tcPrChange w:id="410" w:author="Author">
              <w:tcPr>
                <w:tcW w:w="2920" w:type="dxa"/>
                <w:hideMark/>
              </w:tcPr>
            </w:tcPrChange>
          </w:tcPr>
          <w:p w:rsidR="00A3424D" w:rsidRPr="00EF3814" w:rsidRDefault="00901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Total </w:t>
            </w:r>
            <w:del w:id="411" w:author="Author">
              <w:r w:rsidR="000B1D70"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412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all currencies  -  </w:t>
            </w:r>
            <w:r w:rsidR="00A3424D" w:rsidRPr="00EF3814">
              <w:rPr>
                <w:rFonts w:ascii="Times New Roman" w:hAnsi="Times New Roman" w:cs="Times New Roman"/>
                <w:sz w:val="20"/>
                <w:szCs w:val="20"/>
              </w:rPr>
              <w:t>Total liabilities</w:t>
            </w:r>
          </w:p>
        </w:tc>
        <w:tc>
          <w:tcPr>
            <w:tcW w:w="4921" w:type="dxa"/>
            <w:hideMark/>
            <w:tcPrChange w:id="413" w:author="Author">
              <w:tcPr>
                <w:tcW w:w="4739" w:type="dxa"/>
                <w:hideMark/>
              </w:tcPr>
            </w:tcPrChange>
          </w:tcPr>
          <w:p w:rsidR="00901C85" w:rsidRPr="00EF3814" w:rsidRDefault="00901C85" w:rsidP="00901C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 the total</w:t>
            </w:r>
            <w:r w:rsidR="000B1D70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value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414" w:author="Author">
              <w:r w:rsidRPr="00EF3814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of the total liabilities </w:t>
            </w:r>
            <w:r w:rsidR="001E61FF" w:rsidRPr="009629B6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9629B6">
              <w:rPr>
                <w:rFonts w:ascii="Times New Roman" w:hAnsi="Times New Roman" w:cs="Times New Roman"/>
                <w:sz w:val="20"/>
                <w:szCs w:val="20"/>
              </w:rPr>
              <w:t xml:space="preserve"> all currencies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3424D" w:rsidRPr="00EF3814" w:rsidRDefault="00A342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9E5" w:rsidRPr="00C81CBF" w:rsidTr="00CC1439">
        <w:tc>
          <w:tcPr>
            <w:tcW w:w="0" w:type="auto"/>
            <w:hideMark/>
            <w:tcPrChange w:id="415" w:author="Author">
              <w:tcPr>
                <w:tcW w:w="0" w:type="auto"/>
                <w:hideMark/>
              </w:tcPr>
            </w:tcPrChange>
          </w:tcPr>
          <w:p w:rsidR="008549E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="008549E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</w:p>
        </w:tc>
        <w:tc>
          <w:tcPr>
            <w:tcW w:w="2920" w:type="dxa"/>
            <w:hideMark/>
            <w:tcPrChange w:id="416" w:author="Author">
              <w:tcPr>
                <w:tcW w:w="2920" w:type="dxa"/>
                <w:hideMark/>
              </w:tcPr>
            </w:tcPrChange>
          </w:tcPr>
          <w:p w:rsidR="008549E5" w:rsidRPr="00EF3814" w:rsidRDefault="007E115F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417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418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419" w:author="Author">
              <w:r w:rsidR="001E61FF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>solvency II</w:delText>
              </w:r>
              <w:r w:rsidRPr="00EF3814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8549E5" w:rsidRPr="00EF3814">
              <w:rPr>
                <w:rFonts w:ascii="Times New Roman" w:hAnsi="Times New Roman" w:cs="Times New Roman"/>
                <w:sz w:val="20"/>
                <w:szCs w:val="20"/>
              </w:rPr>
              <w:t>eporting currency  - Total liabilities</w:t>
            </w:r>
          </w:p>
        </w:tc>
        <w:tc>
          <w:tcPr>
            <w:tcW w:w="4921" w:type="dxa"/>
            <w:hideMark/>
            <w:tcPrChange w:id="420" w:author="Author">
              <w:tcPr>
                <w:tcW w:w="4739" w:type="dxa"/>
                <w:hideMark/>
              </w:tcPr>
            </w:tcPrChange>
          </w:tcPr>
          <w:p w:rsidR="008549E5" w:rsidRPr="00EF3814" w:rsidRDefault="008549E5" w:rsidP="003506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816C7A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total liabilities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1FF" w:rsidRPr="008C0A47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8C0A47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del w:id="421" w:author="Author">
              <w:r w:rsidR="001E61FF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solvency II </w:delText>
              </w:r>
            </w:del>
            <w:r w:rsidR="001E61FF" w:rsidRPr="008C0A47">
              <w:rPr>
                <w:rFonts w:ascii="Times New Roman" w:hAnsi="Times New Roman" w:cs="Times New Roman"/>
                <w:sz w:val="20"/>
                <w:szCs w:val="20"/>
              </w:rPr>
              <w:t>reporting currency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549E5" w:rsidRPr="00C81CBF" w:rsidTr="00CC1439">
        <w:tc>
          <w:tcPr>
            <w:tcW w:w="0" w:type="auto"/>
            <w:hideMark/>
            <w:tcPrChange w:id="422" w:author="Author">
              <w:tcPr>
                <w:tcW w:w="0" w:type="auto"/>
                <w:hideMark/>
              </w:tcPr>
            </w:tcPrChange>
          </w:tcPr>
          <w:p w:rsidR="008549E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  <w:r w:rsidR="008549E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</w:p>
        </w:tc>
        <w:tc>
          <w:tcPr>
            <w:tcW w:w="2920" w:type="dxa"/>
            <w:hideMark/>
            <w:tcPrChange w:id="423" w:author="Author">
              <w:tcPr>
                <w:tcW w:w="2920" w:type="dxa"/>
                <w:hideMark/>
              </w:tcPr>
            </w:tcPrChange>
          </w:tcPr>
          <w:p w:rsidR="008549E5" w:rsidRPr="00EF3814" w:rsidRDefault="002C1287" w:rsidP="002C12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424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425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="00030F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426" w:author="Author">
              <w:r w:rsidR="00030FDE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the</w:delText>
              </w:r>
              <w:r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A87F77"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>remaining</w:delText>
              </w:r>
            </w:del>
            <w:ins w:id="427" w:author="Author">
              <w:r w:rsidR="008C5429">
                <w:rPr>
                  <w:rFonts w:ascii="Times New Roman" w:hAnsi="Times New Roman" w:cs="Times New Roman"/>
                  <w:sz w:val="20"/>
                  <w:szCs w:val="20"/>
                </w:rPr>
                <w:t>remaining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="008549E5" w:rsidRPr="00EF3814">
              <w:rPr>
                <w:rFonts w:ascii="Times New Roman" w:hAnsi="Times New Roman" w:cs="Times New Roman"/>
                <w:sz w:val="20"/>
                <w:szCs w:val="20"/>
              </w:rPr>
              <w:t>ther currencies - Total liabilities</w:t>
            </w:r>
          </w:p>
        </w:tc>
        <w:tc>
          <w:tcPr>
            <w:tcW w:w="4921" w:type="dxa"/>
            <w:hideMark/>
            <w:tcPrChange w:id="428" w:author="Author">
              <w:tcPr>
                <w:tcW w:w="4739" w:type="dxa"/>
                <w:hideMark/>
              </w:tcPr>
            </w:tcPrChange>
          </w:tcPr>
          <w:p w:rsidR="001E61FF" w:rsidRDefault="008549E5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total </w:t>
            </w:r>
            <w:r w:rsidR="0027400B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del w:id="429" w:author="Author">
              <w:r w:rsidRPr="00EF3814" w:rsidDel="008C542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total liabilities</w:t>
            </w:r>
            <w:r w:rsidR="001E61FF" w:rsidRPr="00CD5AEF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C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1E61FF" w:rsidRPr="00CD5AEF">
              <w:rPr>
                <w:rFonts w:ascii="Times New Roman" w:hAnsi="Times New Roman" w:cs="Times New Roman"/>
                <w:sz w:val="20"/>
                <w:szCs w:val="20"/>
              </w:rPr>
              <w:t>remaining currencies that are not reported by currency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E61FF" w:rsidRDefault="001E61FF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49E5" w:rsidRPr="00EF3814" w:rsidRDefault="008549E5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This means that this cell excludes the amount reported in the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430" w:author="Author">
              <w:r w:rsidR="001E61FF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>solvency II</w:delText>
              </w:r>
              <w:r w:rsidRPr="00EF3814" w:rsidDel="0035066B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reporting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) and in the currencies reported by currency (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57BEA" w:rsidRPr="00EF3814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  <w:p w:rsidR="008549E5" w:rsidRPr="00EF3814" w:rsidRDefault="00854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9E5" w:rsidRPr="00C81CBF" w:rsidTr="00CC1439">
        <w:tc>
          <w:tcPr>
            <w:tcW w:w="0" w:type="auto"/>
            <w:hideMark/>
            <w:tcPrChange w:id="431" w:author="Author">
              <w:tcPr>
                <w:tcW w:w="0" w:type="auto"/>
                <w:hideMark/>
              </w:tcPr>
            </w:tcPrChange>
          </w:tcPr>
          <w:p w:rsidR="008549E5" w:rsidRPr="00EF3814" w:rsidRDefault="00A57BEA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C0050</w:t>
            </w:r>
            <w:r w:rsidR="008549E5" w:rsidRPr="00EF381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R0200</w:t>
            </w:r>
          </w:p>
        </w:tc>
        <w:tc>
          <w:tcPr>
            <w:tcW w:w="2920" w:type="dxa"/>
            <w:hideMark/>
            <w:tcPrChange w:id="432" w:author="Author">
              <w:tcPr>
                <w:tcW w:w="2920" w:type="dxa"/>
                <w:hideMark/>
              </w:tcPr>
            </w:tcPrChange>
          </w:tcPr>
          <w:p w:rsidR="008549E5" w:rsidRPr="00EF3814" w:rsidRDefault="00070DCB" w:rsidP="00070D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433" w:author="Author">
              <w:r w:rsidRPr="00EF3814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Value f</w:delText>
              </w:r>
              <w:r w:rsidR="00030FDE" w:rsidDel="008C75F0">
                <w:rPr>
                  <w:rFonts w:ascii="Times New Roman" w:hAnsi="Times New Roman" w:cs="Times New Roman"/>
                  <w:sz w:val="20"/>
                  <w:szCs w:val="20"/>
                </w:rPr>
                <w:delText>or</w:delText>
              </w:r>
            </w:del>
            <w:ins w:id="434" w:author="Author">
              <w:r w:rsidR="008C75F0">
                <w:rPr>
                  <w:rFonts w:ascii="Times New Roman" w:hAnsi="Times New Roman" w:cs="Times New Roman"/>
                  <w:sz w:val="20"/>
                  <w:szCs w:val="20"/>
                </w:rPr>
                <w:t>Value of</w:t>
              </w:r>
            </w:ins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material </w:t>
            </w:r>
            <w:r w:rsidR="008549E5" w:rsidRPr="00EF3814">
              <w:rPr>
                <w:rFonts w:ascii="Times New Roman" w:hAnsi="Times New Roman" w:cs="Times New Roman"/>
                <w:sz w:val="20"/>
                <w:szCs w:val="20"/>
              </w:rPr>
              <w:t>currenc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ies</w:t>
            </w:r>
            <w:r w:rsidR="008549E5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 - Total liabilities</w:t>
            </w:r>
          </w:p>
        </w:tc>
        <w:tc>
          <w:tcPr>
            <w:tcW w:w="4921" w:type="dxa"/>
            <w:hideMark/>
            <w:tcPrChange w:id="435" w:author="Author">
              <w:tcPr>
                <w:tcW w:w="4739" w:type="dxa"/>
                <w:hideMark/>
              </w:tcPr>
            </w:tcPrChange>
          </w:tcPr>
          <w:p w:rsidR="008549E5" w:rsidRPr="00EF3814" w:rsidRDefault="008549E5" w:rsidP="008E7C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Report the </w:t>
            </w:r>
            <w:r w:rsidR="00D34217" w:rsidRPr="00EF3814">
              <w:rPr>
                <w:rFonts w:ascii="Times New Roman" w:hAnsi="Times New Roman" w:cs="Times New Roman"/>
                <w:sz w:val="20"/>
                <w:szCs w:val="20"/>
              </w:rPr>
              <w:t xml:space="preserve">value </w:t>
            </w:r>
            <w:r w:rsidRPr="00EF3814">
              <w:rPr>
                <w:rFonts w:ascii="Times New Roman" w:hAnsi="Times New Roman" w:cs="Times New Roman"/>
                <w:sz w:val="20"/>
                <w:szCs w:val="20"/>
              </w:rPr>
              <w:t>of total liabilities</w:t>
            </w:r>
            <w:r w:rsidR="001E61FF" w:rsidRPr="001145B0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r w:rsidR="001E61FF" w:rsidRPr="001145B0">
              <w:rPr>
                <w:rFonts w:ascii="Times New Roman" w:hAnsi="Times New Roman" w:cs="Times New Roman"/>
                <w:sz w:val="20"/>
                <w:szCs w:val="20"/>
              </w:rPr>
              <w:t xml:space="preserve"> each of the currency required to be reported separately</w:t>
            </w:r>
            <w:r w:rsidR="001E61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549E5" w:rsidRPr="00EF3814" w:rsidRDefault="008549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B7862" w:rsidRPr="00EF3814" w:rsidRDefault="00BB7862">
      <w:pPr>
        <w:rPr>
          <w:rFonts w:ascii="Times New Roman" w:hAnsi="Times New Roman" w:cs="Times New Roman"/>
          <w:sz w:val="20"/>
          <w:szCs w:val="20"/>
        </w:rPr>
      </w:pPr>
    </w:p>
    <w:sectPr w:rsidR="00BB7862" w:rsidRPr="00EF3814" w:rsidSect="00843388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1B1" w:rsidRDefault="001941B1" w:rsidP="00445AB8">
      <w:pPr>
        <w:spacing w:after="0" w:line="240" w:lineRule="auto"/>
      </w:pPr>
      <w:r>
        <w:separator/>
      </w:r>
    </w:p>
  </w:endnote>
  <w:endnote w:type="continuationSeparator" w:id="0">
    <w:p w:rsidR="001941B1" w:rsidRDefault="001941B1" w:rsidP="00445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33621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E7C43" w:rsidRDefault="008E7C4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14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E7C43" w:rsidRDefault="008E7C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1B1" w:rsidRDefault="001941B1" w:rsidP="00445AB8">
      <w:pPr>
        <w:spacing w:after="0" w:line="240" w:lineRule="auto"/>
      </w:pPr>
      <w:r>
        <w:separator/>
      </w:r>
    </w:p>
  </w:footnote>
  <w:footnote w:type="continuationSeparator" w:id="0">
    <w:p w:rsidR="001941B1" w:rsidRDefault="001941B1" w:rsidP="00445A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86814"/>
    <w:multiLevelType w:val="hybridMultilevel"/>
    <w:tmpl w:val="F0C2F5AC"/>
    <w:lvl w:ilvl="0" w:tplc="CB90FDE2">
      <w:start w:val="1"/>
      <w:numFmt w:val="lowerLetter"/>
      <w:lvlText w:val="%1."/>
      <w:lvlJc w:val="left"/>
      <w:pPr>
        <w:tabs>
          <w:tab w:val="num" w:pos="1833"/>
        </w:tabs>
        <w:ind w:left="1833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183E5862">
      <w:start w:val="1"/>
      <w:numFmt w:val="lowerLetter"/>
      <w:lvlText w:val="%4)"/>
      <w:lvlJc w:val="left"/>
      <w:pPr>
        <w:ind w:left="288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doNotDisplayPageBoundaries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A3424D"/>
    <w:rsid w:val="00001CB0"/>
    <w:rsid w:val="000041B7"/>
    <w:rsid w:val="0001094F"/>
    <w:rsid w:val="00030FDE"/>
    <w:rsid w:val="00032D22"/>
    <w:rsid w:val="000368DB"/>
    <w:rsid w:val="00040559"/>
    <w:rsid w:val="00070DCB"/>
    <w:rsid w:val="00072A8B"/>
    <w:rsid w:val="00072B9F"/>
    <w:rsid w:val="00072C44"/>
    <w:rsid w:val="0007364A"/>
    <w:rsid w:val="00077545"/>
    <w:rsid w:val="00077669"/>
    <w:rsid w:val="00085E46"/>
    <w:rsid w:val="00090B27"/>
    <w:rsid w:val="00096E07"/>
    <w:rsid w:val="000A55C2"/>
    <w:rsid w:val="000B1D70"/>
    <w:rsid w:val="000E616A"/>
    <w:rsid w:val="000F648C"/>
    <w:rsid w:val="00103E5A"/>
    <w:rsid w:val="001079AC"/>
    <w:rsid w:val="00113ECE"/>
    <w:rsid w:val="00116A63"/>
    <w:rsid w:val="00117E6D"/>
    <w:rsid w:val="00122348"/>
    <w:rsid w:val="0012349D"/>
    <w:rsid w:val="001266D3"/>
    <w:rsid w:val="00135864"/>
    <w:rsid w:val="00140554"/>
    <w:rsid w:val="0014783D"/>
    <w:rsid w:val="0015471E"/>
    <w:rsid w:val="00154B4C"/>
    <w:rsid w:val="001620FC"/>
    <w:rsid w:val="0017461A"/>
    <w:rsid w:val="00176EAD"/>
    <w:rsid w:val="001941B1"/>
    <w:rsid w:val="001972C1"/>
    <w:rsid w:val="001A1902"/>
    <w:rsid w:val="001A7774"/>
    <w:rsid w:val="001B0087"/>
    <w:rsid w:val="001D6C0D"/>
    <w:rsid w:val="001E3A39"/>
    <w:rsid w:val="001E61FF"/>
    <w:rsid w:val="001F1313"/>
    <w:rsid w:val="00217C34"/>
    <w:rsid w:val="00224EEF"/>
    <w:rsid w:val="002342F4"/>
    <w:rsid w:val="002414A8"/>
    <w:rsid w:val="00250B6C"/>
    <w:rsid w:val="00252163"/>
    <w:rsid w:val="00271CA4"/>
    <w:rsid w:val="0027400B"/>
    <w:rsid w:val="002779AD"/>
    <w:rsid w:val="00291EBC"/>
    <w:rsid w:val="002953E7"/>
    <w:rsid w:val="002A0455"/>
    <w:rsid w:val="002C1287"/>
    <w:rsid w:val="002C56E4"/>
    <w:rsid w:val="002D201D"/>
    <w:rsid w:val="002E10A4"/>
    <w:rsid w:val="002E3A30"/>
    <w:rsid w:val="002F0794"/>
    <w:rsid w:val="00300A09"/>
    <w:rsid w:val="00314408"/>
    <w:rsid w:val="00334E25"/>
    <w:rsid w:val="003416C2"/>
    <w:rsid w:val="0034265C"/>
    <w:rsid w:val="0035066B"/>
    <w:rsid w:val="00351925"/>
    <w:rsid w:val="00352B7D"/>
    <w:rsid w:val="00355206"/>
    <w:rsid w:val="003552BE"/>
    <w:rsid w:val="00377B3A"/>
    <w:rsid w:val="00391CF3"/>
    <w:rsid w:val="003A1365"/>
    <w:rsid w:val="003A6A5C"/>
    <w:rsid w:val="003C237F"/>
    <w:rsid w:val="003C2445"/>
    <w:rsid w:val="003D4303"/>
    <w:rsid w:val="003D5989"/>
    <w:rsid w:val="003E381B"/>
    <w:rsid w:val="003F2983"/>
    <w:rsid w:val="003F4287"/>
    <w:rsid w:val="004010CE"/>
    <w:rsid w:val="004015CA"/>
    <w:rsid w:val="00411CA9"/>
    <w:rsid w:val="00416555"/>
    <w:rsid w:val="0044018B"/>
    <w:rsid w:val="00445AB8"/>
    <w:rsid w:val="00466BB1"/>
    <w:rsid w:val="0046739D"/>
    <w:rsid w:val="00486CB7"/>
    <w:rsid w:val="004A1249"/>
    <w:rsid w:val="004A39F0"/>
    <w:rsid w:val="004C1C7E"/>
    <w:rsid w:val="004D5C9E"/>
    <w:rsid w:val="004D5FD8"/>
    <w:rsid w:val="004E435D"/>
    <w:rsid w:val="004F4D67"/>
    <w:rsid w:val="00500C15"/>
    <w:rsid w:val="0051621A"/>
    <w:rsid w:val="00516B6A"/>
    <w:rsid w:val="0052450A"/>
    <w:rsid w:val="00526F5F"/>
    <w:rsid w:val="005623DA"/>
    <w:rsid w:val="00565BA5"/>
    <w:rsid w:val="005805F9"/>
    <w:rsid w:val="0059606C"/>
    <w:rsid w:val="00597FDB"/>
    <w:rsid w:val="005C5DE9"/>
    <w:rsid w:val="005D197C"/>
    <w:rsid w:val="005D224E"/>
    <w:rsid w:val="005D281D"/>
    <w:rsid w:val="005E0211"/>
    <w:rsid w:val="005E4B52"/>
    <w:rsid w:val="005F7748"/>
    <w:rsid w:val="006038B8"/>
    <w:rsid w:val="00611636"/>
    <w:rsid w:val="00614B40"/>
    <w:rsid w:val="00622BB8"/>
    <w:rsid w:val="00623BB3"/>
    <w:rsid w:val="006307DE"/>
    <w:rsid w:val="00633012"/>
    <w:rsid w:val="00643E02"/>
    <w:rsid w:val="00646EDA"/>
    <w:rsid w:val="006521C5"/>
    <w:rsid w:val="006538DD"/>
    <w:rsid w:val="00655279"/>
    <w:rsid w:val="006674B6"/>
    <w:rsid w:val="00672C41"/>
    <w:rsid w:val="0068295E"/>
    <w:rsid w:val="0069072A"/>
    <w:rsid w:val="006A35FA"/>
    <w:rsid w:val="006A5512"/>
    <w:rsid w:val="006E0350"/>
    <w:rsid w:val="006F51A0"/>
    <w:rsid w:val="007102B1"/>
    <w:rsid w:val="00712082"/>
    <w:rsid w:val="00716566"/>
    <w:rsid w:val="007243D1"/>
    <w:rsid w:val="0072503A"/>
    <w:rsid w:val="00757A1C"/>
    <w:rsid w:val="007640CE"/>
    <w:rsid w:val="007A48FB"/>
    <w:rsid w:val="007B1546"/>
    <w:rsid w:val="007B1ECB"/>
    <w:rsid w:val="007C4C03"/>
    <w:rsid w:val="007D07CE"/>
    <w:rsid w:val="007D6244"/>
    <w:rsid w:val="007E115F"/>
    <w:rsid w:val="007E7000"/>
    <w:rsid w:val="007F7934"/>
    <w:rsid w:val="00801E01"/>
    <w:rsid w:val="00807505"/>
    <w:rsid w:val="00816C7A"/>
    <w:rsid w:val="00822DE8"/>
    <w:rsid w:val="00833FE8"/>
    <w:rsid w:val="0084198C"/>
    <w:rsid w:val="00842670"/>
    <w:rsid w:val="00843388"/>
    <w:rsid w:val="008549E5"/>
    <w:rsid w:val="0086238F"/>
    <w:rsid w:val="00876514"/>
    <w:rsid w:val="0089655D"/>
    <w:rsid w:val="008C3672"/>
    <w:rsid w:val="008C5429"/>
    <w:rsid w:val="008C75F0"/>
    <w:rsid w:val="008D04BC"/>
    <w:rsid w:val="008E31AE"/>
    <w:rsid w:val="008E7C43"/>
    <w:rsid w:val="00901C85"/>
    <w:rsid w:val="00902322"/>
    <w:rsid w:val="00904793"/>
    <w:rsid w:val="00907955"/>
    <w:rsid w:val="009133E3"/>
    <w:rsid w:val="0093354D"/>
    <w:rsid w:val="009350D6"/>
    <w:rsid w:val="00941438"/>
    <w:rsid w:val="0094261A"/>
    <w:rsid w:val="009672A4"/>
    <w:rsid w:val="00976A67"/>
    <w:rsid w:val="00994A22"/>
    <w:rsid w:val="009B1506"/>
    <w:rsid w:val="009C3AAD"/>
    <w:rsid w:val="009D3528"/>
    <w:rsid w:val="00A048EE"/>
    <w:rsid w:val="00A054DE"/>
    <w:rsid w:val="00A16F09"/>
    <w:rsid w:val="00A175AE"/>
    <w:rsid w:val="00A3424D"/>
    <w:rsid w:val="00A34FDD"/>
    <w:rsid w:val="00A5042B"/>
    <w:rsid w:val="00A529AC"/>
    <w:rsid w:val="00A57BEA"/>
    <w:rsid w:val="00A62966"/>
    <w:rsid w:val="00A66FB7"/>
    <w:rsid w:val="00A80E56"/>
    <w:rsid w:val="00A85A05"/>
    <w:rsid w:val="00A85C41"/>
    <w:rsid w:val="00A87F77"/>
    <w:rsid w:val="00A933A9"/>
    <w:rsid w:val="00AB326B"/>
    <w:rsid w:val="00AD23BE"/>
    <w:rsid w:val="00AE17E0"/>
    <w:rsid w:val="00AE2DF5"/>
    <w:rsid w:val="00B11FD3"/>
    <w:rsid w:val="00B12DA3"/>
    <w:rsid w:val="00B1567F"/>
    <w:rsid w:val="00B25BE9"/>
    <w:rsid w:val="00B6576B"/>
    <w:rsid w:val="00B668C8"/>
    <w:rsid w:val="00B67CA2"/>
    <w:rsid w:val="00B71923"/>
    <w:rsid w:val="00B740F0"/>
    <w:rsid w:val="00B82C13"/>
    <w:rsid w:val="00B84C85"/>
    <w:rsid w:val="00B8582A"/>
    <w:rsid w:val="00B9186D"/>
    <w:rsid w:val="00BB47F5"/>
    <w:rsid w:val="00BB7862"/>
    <w:rsid w:val="00BC1B03"/>
    <w:rsid w:val="00BF3301"/>
    <w:rsid w:val="00BF7033"/>
    <w:rsid w:val="00C07816"/>
    <w:rsid w:val="00C140F4"/>
    <w:rsid w:val="00C237BB"/>
    <w:rsid w:val="00C3408D"/>
    <w:rsid w:val="00C402A2"/>
    <w:rsid w:val="00C431C2"/>
    <w:rsid w:val="00C477EF"/>
    <w:rsid w:val="00C50128"/>
    <w:rsid w:val="00C565F6"/>
    <w:rsid w:val="00C57F74"/>
    <w:rsid w:val="00C57FB0"/>
    <w:rsid w:val="00C62596"/>
    <w:rsid w:val="00C7695D"/>
    <w:rsid w:val="00C801F9"/>
    <w:rsid w:val="00C81CBF"/>
    <w:rsid w:val="00C900D5"/>
    <w:rsid w:val="00C91B10"/>
    <w:rsid w:val="00C9210C"/>
    <w:rsid w:val="00CC1439"/>
    <w:rsid w:val="00CC6FA1"/>
    <w:rsid w:val="00CD511E"/>
    <w:rsid w:val="00CE014D"/>
    <w:rsid w:val="00CE1B55"/>
    <w:rsid w:val="00CE35D6"/>
    <w:rsid w:val="00CE510C"/>
    <w:rsid w:val="00CF4FE2"/>
    <w:rsid w:val="00D03F2D"/>
    <w:rsid w:val="00D04CEC"/>
    <w:rsid w:val="00D1624A"/>
    <w:rsid w:val="00D1645E"/>
    <w:rsid w:val="00D34217"/>
    <w:rsid w:val="00D455A5"/>
    <w:rsid w:val="00D653D6"/>
    <w:rsid w:val="00D669D3"/>
    <w:rsid w:val="00D7303D"/>
    <w:rsid w:val="00D75BE7"/>
    <w:rsid w:val="00D77DF3"/>
    <w:rsid w:val="00DA32DD"/>
    <w:rsid w:val="00DB0992"/>
    <w:rsid w:val="00DE23FC"/>
    <w:rsid w:val="00DE3B52"/>
    <w:rsid w:val="00DE672D"/>
    <w:rsid w:val="00E006BC"/>
    <w:rsid w:val="00E10A16"/>
    <w:rsid w:val="00E21B7B"/>
    <w:rsid w:val="00E21D80"/>
    <w:rsid w:val="00E37EC2"/>
    <w:rsid w:val="00E4015E"/>
    <w:rsid w:val="00E530F9"/>
    <w:rsid w:val="00E61E33"/>
    <w:rsid w:val="00E7386D"/>
    <w:rsid w:val="00E75173"/>
    <w:rsid w:val="00E757C5"/>
    <w:rsid w:val="00E77A9C"/>
    <w:rsid w:val="00E8572D"/>
    <w:rsid w:val="00E86336"/>
    <w:rsid w:val="00E87E5C"/>
    <w:rsid w:val="00EA1E39"/>
    <w:rsid w:val="00EA3846"/>
    <w:rsid w:val="00EA3EDA"/>
    <w:rsid w:val="00EB3A25"/>
    <w:rsid w:val="00EC3062"/>
    <w:rsid w:val="00EE21CA"/>
    <w:rsid w:val="00EE3C35"/>
    <w:rsid w:val="00EE42A0"/>
    <w:rsid w:val="00EF079A"/>
    <w:rsid w:val="00EF3814"/>
    <w:rsid w:val="00EF79A2"/>
    <w:rsid w:val="00F036DA"/>
    <w:rsid w:val="00F0388B"/>
    <w:rsid w:val="00F310DC"/>
    <w:rsid w:val="00F32582"/>
    <w:rsid w:val="00F34CC1"/>
    <w:rsid w:val="00F455ED"/>
    <w:rsid w:val="00F56AB0"/>
    <w:rsid w:val="00F617E0"/>
    <w:rsid w:val="00F63C7B"/>
    <w:rsid w:val="00F81EDF"/>
    <w:rsid w:val="00F85EF8"/>
    <w:rsid w:val="00FA46D1"/>
    <w:rsid w:val="00FC5FE3"/>
    <w:rsid w:val="00FC6EE7"/>
    <w:rsid w:val="00FD6964"/>
    <w:rsid w:val="00FE11A6"/>
    <w:rsid w:val="00FE1D0B"/>
    <w:rsid w:val="00FF4238"/>
    <w:rsid w:val="00FF5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42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342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42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42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42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42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24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87E5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45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AB8"/>
  </w:style>
  <w:style w:type="paragraph" w:styleId="Footer">
    <w:name w:val="footer"/>
    <w:basedOn w:val="Normal"/>
    <w:link w:val="FooterChar"/>
    <w:uiPriority w:val="99"/>
    <w:unhideWhenUsed/>
    <w:rsid w:val="00445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A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42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342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42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42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42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42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424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87E5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45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5AB8"/>
  </w:style>
  <w:style w:type="paragraph" w:styleId="Footer">
    <w:name w:val="footer"/>
    <w:basedOn w:val="Normal"/>
    <w:link w:val="FooterChar"/>
    <w:uiPriority w:val="99"/>
    <w:unhideWhenUsed/>
    <w:rsid w:val="00445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5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7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51294-35EF-4F11-AA63-2AB54A235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2764</Words>
  <Characters>15756</Characters>
  <Application>Microsoft Office Word</Application>
  <DocSecurity>0</DocSecurity>
  <Lines>131</Lines>
  <Paragraphs>36</Paragraphs>
  <ScaleCrop>false</ScaleCrop>
  <Company/>
  <LinksUpToDate>false</LinksUpToDate>
  <CharactersWithSpaces>18484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2015-07-02T21:38:00Z</dcterms:created>
  <dcterms:modified xsi:type="dcterms:W3CDTF">2015-07-02T21:38:00Z</dcterms:modified>
</cp:coreProperties>
</file>